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EE9" w:rsidRPr="00873C90" w:rsidRDefault="00706EE9" w:rsidP="006963BD">
      <w:pPr>
        <w:pStyle w:val="Nadpis1"/>
        <w:spacing w:before="0" w:after="0"/>
        <w:jc w:val="both"/>
        <w:rPr>
          <w:rFonts w:ascii="Calibri" w:hAnsi="Calibri" w:cs="Calibri"/>
          <w:sz w:val="28"/>
          <w:szCs w:val="28"/>
        </w:rPr>
      </w:pPr>
      <w:bookmarkStart w:id="0" w:name="_GoBack"/>
      <w:bookmarkEnd w:id="0"/>
      <w:r w:rsidRPr="00873C90">
        <w:rPr>
          <w:rFonts w:ascii="Calibri" w:hAnsi="Calibri" w:cs="Calibri"/>
          <w:sz w:val="28"/>
          <w:szCs w:val="28"/>
        </w:rPr>
        <w:t>Metodika mapování: Denní motýli bezlesí</w:t>
      </w:r>
    </w:p>
    <w:p w:rsidR="00706EE9" w:rsidRPr="00873C90" w:rsidRDefault="00706EE9" w:rsidP="006963BD">
      <w:pPr>
        <w:jc w:val="both"/>
        <w:rPr>
          <w:rFonts w:ascii="Calibri" w:hAnsi="Calibri" w:cs="Calibri"/>
          <w:bCs/>
        </w:rPr>
      </w:pPr>
    </w:p>
    <w:p w:rsidR="00706EE9" w:rsidRPr="00873C90" w:rsidRDefault="00706EE9" w:rsidP="006963BD">
      <w:pPr>
        <w:pStyle w:val="Zkladntext"/>
        <w:rPr>
          <w:rFonts w:ascii="Calibri" w:hAnsi="Calibri" w:cs="Calibri"/>
          <w:szCs w:val="24"/>
        </w:rPr>
      </w:pPr>
      <w:r w:rsidRPr="00873C90">
        <w:rPr>
          <w:rFonts w:ascii="Calibri" w:hAnsi="Calibri" w:cs="Calibri"/>
          <w:bCs/>
          <w:szCs w:val="24"/>
        </w:rPr>
        <w:t xml:space="preserve">autoři: </w:t>
      </w:r>
      <w:r w:rsidRPr="00873C90">
        <w:rPr>
          <w:rFonts w:ascii="Calibri" w:hAnsi="Calibri" w:cs="Calibri"/>
          <w:szCs w:val="24"/>
        </w:rPr>
        <w:t>Martin KONVIČKA, Jiří BENEŠ</w:t>
      </w:r>
    </w:p>
    <w:p w:rsidR="00706EE9" w:rsidRPr="00873C90" w:rsidRDefault="00706EE9" w:rsidP="006963BD">
      <w:pPr>
        <w:jc w:val="both"/>
        <w:rPr>
          <w:rFonts w:ascii="Calibri" w:hAnsi="Calibri" w:cs="Calibri"/>
          <w:bCs/>
          <w:sz w:val="24"/>
          <w:szCs w:val="24"/>
        </w:rPr>
      </w:pPr>
      <w:r w:rsidRPr="00873C90">
        <w:rPr>
          <w:rFonts w:ascii="Calibri" w:hAnsi="Calibri" w:cs="Calibri"/>
          <w:bCs/>
          <w:sz w:val="24"/>
          <w:szCs w:val="24"/>
        </w:rPr>
        <w:t xml:space="preserve">editor: </w:t>
      </w:r>
      <w:r w:rsidRPr="00873C90">
        <w:rPr>
          <w:rFonts w:ascii="Calibri" w:hAnsi="Calibri" w:cs="Calibri"/>
          <w:sz w:val="24"/>
          <w:szCs w:val="24"/>
        </w:rPr>
        <w:t>Radek HEJDA</w:t>
      </w:r>
    </w:p>
    <w:p w:rsidR="00706EE9" w:rsidRPr="00873C90" w:rsidRDefault="00706EE9" w:rsidP="006963BD">
      <w:pPr>
        <w:jc w:val="both"/>
        <w:rPr>
          <w:rFonts w:ascii="Calibri" w:hAnsi="Calibri" w:cs="Calibri"/>
          <w:bCs/>
          <w:sz w:val="24"/>
          <w:szCs w:val="24"/>
        </w:rPr>
      </w:pPr>
      <w:r w:rsidRPr="00873C90">
        <w:rPr>
          <w:rFonts w:ascii="Calibri" w:hAnsi="Calibri" w:cs="Calibri"/>
          <w:bCs/>
          <w:sz w:val="24"/>
          <w:szCs w:val="24"/>
        </w:rPr>
        <w:t>verze 2018</w:t>
      </w:r>
    </w:p>
    <w:p w:rsidR="00706EE9" w:rsidRPr="00873C90" w:rsidRDefault="00706EE9" w:rsidP="006963BD">
      <w:pPr>
        <w:jc w:val="both"/>
        <w:rPr>
          <w:rFonts w:ascii="Calibri" w:hAnsi="Calibri" w:cs="Calibri"/>
        </w:rPr>
      </w:pPr>
    </w:p>
    <w:p w:rsidR="00706EE9" w:rsidRPr="00873C90" w:rsidRDefault="00706EE9" w:rsidP="006963BD">
      <w:pPr>
        <w:pStyle w:val="Zkladntext"/>
        <w:rPr>
          <w:rFonts w:ascii="Calibri" w:hAnsi="Calibri" w:cs="Calibri"/>
          <w:b/>
          <w:sz w:val="28"/>
        </w:rPr>
      </w:pPr>
    </w:p>
    <w:p w:rsidR="00706EE9" w:rsidRPr="00873C90" w:rsidRDefault="00706EE9" w:rsidP="006963BD">
      <w:pPr>
        <w:jc w:val="both"/>
        <w:rPr>
          <w:rFonts w:ascii="Calibri" w:hAnsi="Calibri" w:cs="Calibri"/>
          <w:b/>
          <w:sz w:val="28"/>
          <w:szCs w:val="28"/>
        </w:rPr>
      </w:pPr>
      <w:r w:rsidRPr="00873C90">
        <w:rPr>
          <w:rFonts w:ascii="Calibri" w:hAnsi="Calibri" w:cs="Calibri"/>
          <w:b/>
          <w:sz w:val="28"/>
          <w:szCs w:val="28"/>
        </w:rPr>
        <w:t>Forma odevzdávání výsledků:</w:t>
      </w:r>
    </w:p>
    <w:p w:rsidR="00706EE9" w:rsidRPr="00873C90" w:rsidRDefault="00706EE9" w:rsidP="00124BDB">
      <w:pPr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Zpracovatel odevzdává výsledky v podobě závěrečné zprávy elektronickou cestou. Všechny údaje z průzkumu musí být zadány v ND OP (dostupné na Portálu Informačního systému ochrany přírody (http://portal.nature.cz), buď přímo (v prostředí NDOP či pomocí aplikace BioLog), nebo pomocí hromadného importu (import provádí AOPK ČR pouze z korektně vyplněné tabulky dodaného vzoru). Pro vstup do NDOP je zpracovateli garantem přiděleno přihlašovací jméno a heslo. Zapsané výsledky jsou součástí Nálezové databáze ochrany přírody spravované AOPK ČR a jsou přístupné všem orgánům ochrany přírody pro další využití.</w:t>
      </w:r>
    </w:p>
    <w:p w:rsidR="00706EE9" w:rsidRPr="00873C90" w:rsidRDefault="00706EE9" w:rsidP="00124BDB">
      <w:pPr>
        <w:jc w:val="both"/>
        <w:rPr>
          <w:rFonts w:ascii="Calibri" w:hAnsi="Calibri" w:cs="Calibri"/>
          <w:sz w:val="24"/>
          <w:szCs w:val="24"/>
        </w:rPr>
      </w:pPr>
    </w:p>
    <w:p w:rsidR="00706EE9" w:rsidRPr="00873C90" w:rsidRDefault="00706EE9" w:rsidP="00124BDB">
      <w:pPr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Data budou odevzdávána pod zdrojem:</w:t>
      </w:r>
    </w:p>
    <w:p w:rsidR="00706EE9" w:rsidRPr="00873C90" w:rsidRDefault="00706EE9" w:rsidP="00124BDB">
      <w:pPr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Autor – jméno zpracovatele, rok – 2018(…), typ zdroje – terénní šetření, název práce – Denní motýli bezlesí</w:t>
      </w:r>
    </w:p>
    <w:p w:rsidR="00706EE9" w:rsidRPr="00873C90" w:rsidRDefault="00706EE9" w:rsidP="006963BD">
      <w:pPr>
        <w:jc w:val="both"/>
        <w:rPr>
          <w:rFonts w:ascii="Calibri" w:hAnsi="Calibri" w:cs="Calibri"/>
        </w:rPr>
      </w:pPr>
    </w:p>
    <w:p w:rsidR="00706EE9" w:rsidRPr="00873C90" w:rsidRDefault="00706EE9" w:rsidP="006963BD">
      <w:pPr>
        <w:jc w:val="both"/>
        <w:rPr>
          <w:rFonts w:ascii="Calibri" w:hAnsi="Calibri" w:cs="Calibri"/>
        </w:rPr>
      </w:pPr>
    </w:p>
    <w:p w:rsidR="00706EE9" w:rsidRPr="00873C90" w:rsidRDefault="00706EE9" w:rsidP="00124BDB">
      <w:pPr>
        <w:pStyle w:val="ListParagraph1"/>
        <w:numPr>
          <w:ilvl w:val="0"/>
          <w:numId w:val="13"/>
        </w:numPr>
        <w:spacing w:after="0" w:line="240" w:lineRule="auto"/>
        <w:jc w:val="both"/>
        <w:rPr>
          <w:rFonts w:cs="Calibri"/>
          <w:b/>
          <w:sz w:val="28"/>
          <w:szCs w:val="28"/>
        </w:rPr>
      </w:pPr>
      <w:r w:rsidRPr="00873C90">
        <w:rPr>
          <w:rFonts w:cs="Calibri"/>
          <w:b/>
          <w:sz w:val="28"/>
          <w:szCs w:val="28"/>
        </w:rPr>
        <w:t>Záznam v aplikaci NDOP</w:t>
      </w:r>
    </w:p>
    <w:p w:rsidR="00706EE9" w:rsidRPr="007565FD" w:rsidRDefault="00706EE9" w:rsidP="00751B68">
      <w:pPr>
        <w:ind w:left="360"/>
        <w:jc w:val="both"/>
        <w:rPr>
          <w:rFonts w:ascii="Calibri" w:hAnsi="Calibri" w:cs="Arial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Záznam má podobu jednoduchého faunistického záznamu s přesně lokalizovaným místem nálezu pomocí GPS souřadnic</w:t>
      </w:r>
      <w:r>
        <w:rPr>
          <w:rFonts w:ascii="Calibri" w:hAnsi="Calibri" w:cs="Calibri"/>
          <w:sz w:val="24"/>
          <w:szCs w:val="24"/>
        </w:rPr>
        <w:t xml:space="preserve"> a dílčím kódem faunistického kvadrátu.</w:t>
      </w:r>
      <w:r w:rsidRPr="00873C90">
        <w:rPr>
          <w:rFonts w:ascii="Calibri" w:hAnsi="Calibri" w:cs="Calibri"/>
          <w:sz w:val="24"/>
          <w:szCs w:val="24"/>
        </w:rPr>
        <w:t xml:space="preserve"> </w:t>
      </w:r>
      <w:r w:rsidRPr="007565FD">
        <w:rPr>
          <w:rFonts w:ascii="Calibri" w:hAnsi="Calibri" w:cs="Arial"/>
          <w:sz w:val="24"/>
          <w:szCs w:val="24"/>
        </w:rPr>
        <w:t xml:space="preserve">Záznam </w:t>
      </w:r>
      <w:r>
        <w:rPr>
          <w:rFonts w:ascii="Calibri" w:hAnsi="Calibri" w:cs="Arial"/>
          <w:sz w:val="24"/>
          <w:szCs w:val="24"/>
        </w:rPr>
        <w:t xml:space="preserve">vždy </w:t>
      </w:r>
      <w:r w:rsidRPr="007565FD">
        <w:rPr>
          <w:rFonts w:ascii="Calibri" w:hAnsi="Calibri" w:cs="Arial"/>
          <w:sz w:val="24"/>
          <w:szCs w:val="24"/>
        </w:rPr>
        <w:t>obsahuje: datum nálezu, determinaci druhu, počet jedinců</w:t>
      </w:r>
      <w:r>
        <w:rPr>
          <w:rFonts w:ascii="Calibri" w:hAnsi="Calibri" w:cs="Arial"/>
          <w:sz w:val="24"/>
          <w:szCs w:val="24"/>
        </w:rPr>
        <w:t xml:space="preserve"> (v absolutních číslech), vývojové stadium (imága, housenky, vajíčka apod.), </w:t>
      </w:r>
      <w:r w:rsidRPr="007565FD">
        <w:rPr>
          <w:rFonts w:ascii="Calibri" w:hAnsi="Calibri" w:cs="Arial"/>
          <w:sz w:val="24"/>
          <w:szCs w:val="24"/>
        </w:rPr>
        <w:t>popis lokality</w:t>
      </w:r>
      <w:r>
        <w:rPr>
          <w:rFonts w:ascii="Calibri" w:hAnsi="Calibri" w:cs="Arial"/>
          <w:sz w:val="24"/>
          <w:szCs w:val="24"/>
        </w:rPr>
        <w:t xml:space="preserve"> a případnou determinační poznámku u obtížně určitelných druhů (uvedení autora determinace)</w:t>
      </w:r>
      <w:r w:rsidRPr="007565FD">
        <w:rPr>
          <w:rFonts w:ascii="Calibri" w:hAnsi="Calibri" w:cs="Arial"/>
          <w:sz w:val="24"/>
          <w:szCs w:val="24"/>
        </w:rPr>
        <w:t xml:space="preserve">. Záznam může být doplněn fotografií druhu a lokality. </w:t>
      </w:r>
    </w:p>
    <w:p w:rsidR="00706EE9" w:rsidRPr="007565FD" w:rsidRDefault="00706EE9" w:rsidP="00751B68">
      <w:pPr>
        <w:ind w:left="36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N</w:t>
      </w:r>
      <w:r w:rsidRPr="00A770FF">
        <w:rPr>
          <w:rFonts w:ascii="Calibri" w:hAnsi="Calibri" w:cs="Arial"/>
          <w:sz w:val="24"/>
          <w:szCs w:val="24"/>
        </w:rPr>
        <w:t xml:space="preserve">álezy ohrožených druhů (zahrnutých do Červeného seznamu bezobratlých ČR v kategoriích CR, EN a VU - Hejda et. al. 2017) a evropsky významných druhů </w:t>
      </w:r>
      <w:r>
        <w:rPr>
          <w:rFonts w:ascii="Calibri" w:hAnsi="Calibri" w:cs="Arial"/>
          <w:sz w:val="24"/>
          <w:szCs w:val="24"/>
        </w:rPr>
        <w:t xml:space="preserve">budou </w:t>
      </w:r>
      <w:r w:rsidRPr="00A770FF">
        <w:rPr>
          <w:rFonts w:ascii="Calibri" w:hAnsi="Calibri" w:cs="Arial"/>
          <w:sz w:val="24"/>
          <w:szCs w:val="24"/>
        </w:rPr>
        <w:t>zapsány</w:t>
      </w:r>
      <w:r>
        <w:rPr>
          <w:rFonts w:ascii="Calibri" w:hAnsi="Calibri" w:cs="Arial"/>
          <w:sz w:val="24"/>
          <w:szCs w:val="24"/>
        </w:rPr>
        <w:t xml:space="preserve"> se souřadnicemi a početnostmi </w:t>
      </w:r>
      <w:r w:rsidRPr="00A770FF">
        <w:rPr>
          <w:rFonts w:ascii="Calibri" w:hAnsi="Calibri" w:cs="Arial"/>
          <w:sz w:val="24"/>
          <w:szCs w:val="24"/>
        </w:rPr>
        <w:t xml:space="preserve">pro </w:t>
      </w:r>
      <w:r>
        <w:rPr>
          <w:rFonts w:ascii="Calibri" w:hAnsi="Calibri" w:cs="Arial"/>
          <w:sz w:val="24"/>
          <w:szCs w:val="24"/>
        </w:rPr>
        <w:t xml:space="preserve">všechny </w:t>
      </w:r>
      <w:r w:rsidRPr="00A770FF">
        <w:rPr>
          <w:rFonts w:ascii="Calibri" w:hAnsi="Calibri" w:cs="Arial"/>
          <w:sz w:val="24"/>
          <w:szCs w:val="24"/>
        </w:rPr>
        <w:t>dílčí plochy s místy výskytu.</w:t>
      </w:r>
    </w:p>
    <w:p w:rsidR="00706EE9" w:rsidRPr="00873C90" w:rsidRDefault="00706EE9" w:rsidP="004247C5">
      <w:pPr>
        <w:jc w:val="both"/>
        <w:rPr>
          <w:rFonts w:ascii="Calibri" w:hAnsi="Calibri" w:cs="Calibri"/>
        </w:rPr>
      </w:pPr>
    </w:p>
    <w:p w:rsidR="00706EE9" w:rsidRPr="00873C90" w:rsidRDefault="00706EE9" w:rsidP="00124BDB">
      <w:pPr>
        <w:pStyle w:val="Nadpis1"/>
        <w:numPr>
          <w:ilvl w:val="0"/>
          <w:numId w:val="13"/>
        </w:numPr>
        <w:rPr>
          <w:rFonts w:ascii="Calibri" w:hAnsi="Calibri" w:cs="Calibri"/>
          <w:bCs w:val="0"/>
          <w:kern w:val="0"/>
          <w:sz w:val="28"/>
          <w:szCs w:val="28"/>
          <w:lang w:eastAsia="en-US"/>
        </w:rPr>
      </w:pPr>
      <w:r w:rsidRPr="00873C90">
        <w:rPr>
          <w:rFonts w:ascii="Calibri" w:hAnsi="Calibri" w:cs="Calibri"/>
          <w:bCs w:val="0"/>
          <w:kern w:val="0"/>
          <w:sz w:val="28"/>
          <w:szCs w:val="28"/>
          <w:lang w:eastAsia="en-US"/>
        </w:rPr>
        <w:t>Závěrečná zpráva</w:t>
      </w:r>
    </w:p>
    <w:p w:rsidR="00706EE9" w:rsidRPr="00873C90" w:rsidRDefault="00706EE9" w:rsidP="00124BDB">
      <w:pPr>
        <w:pStyle w:val="Nadpis2"/>
        <w:numPr>
          <w:ilvl w:val="1"/>
          <w:numId w:val="13"/>
        </w:numPr>
        <w:rPr>
          <w:rFonts w:ascii="Calibri" w:hAnsi="Calibri" w:cs="Calibri"/>
          <w:b w:val="0"/>
          <w:bCs w:val="0"/>
          <w:i w:val="0"/>
          <w:iCs w:val="0"/>
          <w:sz w:val="24"/>
          <w:szCs w:val="24"/>
          <w:lang w:eastAsia="en-US"/>
        </w:rPr>
      </w:pPr>
      <w:r w:rsidRPr="00873C90">
        <w:rPr>
          <w:rFonts w:ascii="Calibri" w:hAnsi="Calibri" w:cs="Calibri"/>
          <w:b w:val="0"/>
          <w:bCs w:val="0"/>
          <w:i w:val="0"/>
          <w:iCs w:val="0"/>
          <w:sz w:val="24"/>
          <w:szCs w:val="24"/>
          <w:lang w:eastAsia="en-US"/>
        </w:rPr>
        <w:t xml:space="preserve">Číslo pole síťového mapování: </w:t>
      </w:r>
    </w:p>
    <w:p w:rsidR="00706EE9" w:rsidRPr="00873C90" w:rsidRDefault="00706EE9" w:rsidP="00124BDB">
      <w:pPr>
        <w:rPr>
          <w:rFonts w:ascii="Calibri" w:hAnsi="Calibri" w:cs="Calibri"/>
          <w:sz w:val="24"/>
          <w:szCs w:val="24"/>
          <w:lang w:eastAsia="en-US"/>
        </w:rPr>
      </w:pPr>
    </w:p>
    <w:p w:rsidR="00706EE9" w:rsidRPr="00873C90" w:rsidRDefault="00706EE9" w:rsidP="00124BDB">
      <w:pPr>
        <w:numPr>
          <w:ilvl w:val="1"/>
          <w:numId w:val="13"/>
        </w:numPr>
        <w:rPr>
          <w:rFonts w:ascii="Calibri" w:hAnsi="Calibri" w:cs="Calibri"/>
          <w:sz w:val="24"/>
          <w:szCs w:val="24"/>
          <w:lang w:eastAsia="en-US"/>
        </w:rPr>
      </w:pPr>
      <w:r w:rsidRPr="00873C90">
        <w:rPr>
          <w:rFonts w:ascii="Calibri" w:hAnsi="Calibri" w:cs="Calibri"/>
          <w:sz w:val="24"/>
          <w:szCs w:val="24"/>
          <w:lang w:eastAsia="en-US"/>
        </w:rPr>
        <w:t>GPS centroidu dílčí lokality:</w:t>
      </w:r>
    </w:p>
    <w:p w:rsidR="00706EE9" w:rsidRPr="00873C90" w:rsidRDefault="00706EE9" w:rsidP="00124BDB">
      <w:pPr>
        <w:ind w:left="360"/>
        <w:rPr>
          <w:rFonts w:ascii="Calibri" w:hAnsi="Calibri" w:cs="Calibri"/>
          <w:sz w:val="24"/>
          <w:szCs w:val="24"/>
          <w:lang w:eastAsia="en-US"/>
        </w:rPr>
      </w:pPr>
    </w:p>
    <w:p w:rsidR="00706EE9" w:rsidRPr="00873C90" w:rsidRDefault="00706EE9" w:rsidP="00124BDB">
      <w:pPr>
        <w:numPr>
          <w:ilvl w:val="1"/>
          <w:numId w:val="13"/>
        </w:numPr>
        <w:rPr>
          <w:rFonts w:ascii="Calibri" w:hAnsi="Calibri" w:cs="Calibri"/>
          <w:sz w:val="24"/>
          <w:szCs w:val="24"/>
          <w:lang w:eastAsia="en-US"/>
        </w:rPr>
      </w:pPr>
      <w:r w:rsidRPr="00873C90">
        <w:rPr>
          <w:rFonts w:ascii="Calibri" w:hAnsi="Calibri" w:cs="Calibri"/>
          <w:sz w:val="24"/>
          <w:szCs w:val="24"/>
          <w:lang w:eastAsia="en-US"/>
        </w:rPr>
        <w:t>Přehled ochranářsky významných druhů a komentáře k jejich výskytu:</w:t>
      </w:r>
    </w:p>
    <w:p w:rsidR="00706EE9" w:rsidRPr="00873C90" w:rsidRDefault="00706EE9" w:rsidP="00124BDB">
      <w:pPr>
        <w:rPr>
          <w:rFonts w:ascii="Calibri" w:hAnsi="Calibri" w:cs="Calibri"/>
          <w:sz w:val="24"/>
          <w:szCs w:val="24"/>
          <w:lang w:eastAsia="en-US"/>
        </w:rPr>
      </w:pPr>
    </w:p>
    <w:p w:rsidR="00706EE9" w:rsidRPr="00873C90" w:rsidRDefault="00706EE9" w:rsidP="00124BDB">
      <w:pPr>
        <w:numPr>
          <w:ilvl w:val="1"/>
          <w:numId w:val="13"/>
        </w:numPr>
        <w:rPr>
          <w:rFonts w:ascii="Calibri" w:hAnsi="Calibri" w:cs="Calibri"/>
          <w:sz w:val="24"/>
          <w:szCs w:val="24"/>
          <w:lang w:eastAsia="en-US"/>
        </w:rPr>
      </w:pPr>
      <w:r w:rsidRPr="00873C90">
        <w:rPr>
          <w:rFonts w:ascii="Calibri" w:hAnsi="Calibri" w:cs="Calibri"/>
          <w:sz w:val="24"/>
          <w:szCs w:val="24"/>
          <w:lang w:eastAsia="en-US"/>
        </w:rPr>
        <w:t>Zhodnocení ekologického významu dílčí lokality:</w:t>
      </w:r>
    </w:p>
    <w:p w:rsidR="00706EE9" w:rsidRPr="00873C90" w:rsidRDefault="00706EE9" w:rsidP="00124BDB">
      <w:pPr>
        <w:ind w:left="360"/>
        <w:rPr>
          <w:rFonts w:ascii="Calibri" w:hAnsi="Calibri" w:cs="Calibri"/>
          <w:sz w:val="24"/>
          <w:szCs w:val="24"/>
          <w:lang w:eastAsia="en-US"/>
        </w:rPr>
      </w:pPr>
    </w:p>
    <w:p w:rsidR="00706EE9" w:rsidRPr="00873C90" w:rsidRDefault="00706EE9" w:rsidP="00124BDB">
      <w:pPr>
        <w:numPr>
          <w:ilvl w:val="1"/>
          <w:numId w:val="13"/>
        </w:numPr>
        <w:rPr>
          <w:rFonts w:ascii="Calibri" w:hAnsi="Calibri" w:cs="Calibri"/>
          <w:sz w:val="24"/>
          <w:szCs w:val="24"/>
          <w:lang w:eastAsia="en-US"/>
        </w:rPr>
      </w:pPr>
      <w:r w:rsidRPr="00873C90">
        <w:rPr>
          <w:rFonts w:ascii="Calibri" w:hAnsi="Calibri" w:cs="Calibri"/>
          <w:sz w:val="24"/>
          <w:szCs w:val="24"/>
          <w:lang w:eastAsia="en-US"/>
        </w:rPr>
        <w:t>Fotodokumentace:</w:t>
      </w:r>
    </w:p>
    <w:p w:rsidR="00706EE9" w:rsidRPr="00873C90" w:rsidRDefault="00706EE9" w:rsidP="0001764B">
      <w:pPr>
        <w:pStyle w:val="ListParagraph1"/>
        <w:spacing w:after="0" w:line="240" w:lineRule="auto"/>
        <w:ind w:left="0"/>
        <w:jc w:val="both"/>
        <w:rPr>
          <w:rFonts w:cs="Calibri"/>
          <w:b/>
          <w:sz w:val="28"/>
          <w:szCs w:val="28"/>
        </w:rPr>
      </w:pPr>
    </w:p>
    <w:p w:rsidR="00706EE9" w:rsidRPr="00873C90" w:rsidRDefault="00706EE9" w:rsidP="0001764B">
      <w:pPr>
        <w:pStyle w:val="ListParagraph1"/>
        <w:spacing w:after="0" w:line="240" w:lineRule="auto"/>
        <w:ind w:left="0"/>
        <w:jc w:val="both"/>
        <w:rPr>
          <w:rFonts w:cs="Calibri"/>
          <w:b/>
          <w:sz w:val="24"/>
          <w:szCs w:val="24"/>
        </w:rPr>
      </w:pPr>
    </w:p>
    <w:p w:rsidR="00706EE9" w:rsidRPr="00873C90" w:rsidRDefault="00706EE9" w:rsidP="006963BD">
      <w:pPr>
        <w:pStyle w:val="ListParagraph1"/>
        <w:spacing w:after="0" w:line="240" w:lineRule="auto"/>
        <w:ind w:left="360"/>
        <w:jc w:val="both"/>
        <w:rPr>
          <w:rFonts w:cs="Calibri"/>
          <w:b/>
          <w:sz w:val="24"/>
          <w:szCs w:val="24"/>
        </w:rPr>
      </w:pPr>
    </w:p>
    <w:p w:rsidR="00706EE9" w:rsidRPr="00873C90" w:rsidRDefault="00706EE9" w:rsidP="006963BD">
      <w:pPr>
        <w:pStyle w:val="Zkladntextodsazen"/>
        <w:spacing w:after="0"/>
        <w:jc w:val="both"/>
        <w:rPr>
          <w:rFonts w:ascii="Calibri" w:hAnsi="Calibri" w:cs="Calibri"/>
        </w:rPr>
      </w:pPr>
    </w:p>
    <w:p w:rsidR="00706EE9" w:rsidRPr="00873C90" w:rsidRDefault="00706EE9" w:rsidP="006963BD">
      <w:pPr>
        <w:pStyle w:val="Zkladntextodsazen"/>
        <w:spacing w:after="0"/>
        <w:jc w:val="both"/>
        <w:rPr>
          <w:rFonts w:ascii="Calibri" w:hAnsi="Calibri" w:cs="Calibri"/>
        </w:rPr>
      </w:pPr>
    </w:p>
    <w:p w:rsidR="00706EE9" w:rsidRPr="00873C90" w:rsidRDefault="00706EE9" w:rsidP="006963BD">
      <w:pPr>
        <w:pStyle w:val="Zkladntextodsazen"/>
        <w:spacing w:after="0"/>
        <w:jc w:val="both"/>
        <w:rPr>
          <w:rFonts w:ascii="Calibri" w:hAnsi="Calibri" w:cs="Calibri"/>
        </w:rPr>
      </w:pPr>
    </w:p>
    <w:p w:rsidR="00706EE9" w:rsidRPr="00873C90" w:rsidRDefault="00706EE9" w:rsidP="006963BD">
      <w:pPr>
        <w:pStyle w:val="Zkladntextodsazen"/>
        <w:spacing w:after="0"/>
        <w:jc w:val="both"/>
        <w:rPr>
          <w:rFonts w:ascii="Calibri" w:hAnsi="Calibri" w:cs="Calibri"/>
        </w:rPr>
      </w:pPr>
    </w:p>
    <w:p w:rsidR="00706EE9" w:rsidRPr="00873C90" w:rsidRDefault="00706EE9" w:rsidP="006963BD">
      <w:pPr>
        <w:tabs>
          <w:tab w:val="left" w:pos="284"/>
          <w:tab w:val="left" w:pos="9072"/>
        </w:tabs>
        <w:ind w:right="518"/>
        <w:jc w:val="both"/>
        <w:rPr>
          <w:rFonts w:ascii="Calibri" w:hAnsi="Calibri" w:cs="Calibri"/>
        </w:rPr>
      </w:pPr>
    </w:p>
    <w:p w:rsidR="00706EE9" w:rsidRPr="00873C90" w:rsidRDefault="00706EE9" w:rsidP="006963BD">
      <w:pPr>
        <w:tabs>
          <w:tab w:val="left" w:pos="284"/>
          <w:tab w:val="left" w:pos="9072"/>
        </w:tabs>
        <w:ind w:right="518"/>
        <w:jc w:val="both"/>
        <w:rPr>
          <w:rFonts w:ascii="Calibri" w:hAnsi="Calibri" w:cs="Calibri"/>
          <w:b/>
          <w:sz w:val="28"/>
          <w:szCs w:val="28"/>
        </w:rPr>
      </w:pPr>
      <w:r w:rsidRPr="00873C90">
        <w:rPr>
          <w:rFonts w:ascii="Calibri" w:hAnsi="Calibri" w:cs="Calibri"/>
          <w:b/>
          <w:sz w:val="28"/>
          <w:szCs w:val="28"/>
        </w:rPr>
        <w:t>Hlavní cíle průzkumu:</w:t>
      </w:r>
    </w:p>
    <w:p w:rsidR="00706EE9" w:rsidRPr="00873C90" w:rsidRDefault="00706EE9" w:rsidP="006963BD">
      <w:pPr>
        <w:pStyle w:val="Textpoznpodarou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 xml:space="preserve">Inventarizace „denních motýlů“ bude zahrnovat tyto heliofilní taxony řádu </w:t>
      </w:r>
      <w:r w:rsidRPr="00873C90">
        <w:rPr>
          <w:rFonts w:ascii="Calibri" w:hAnsi="Calibri" w:cs="Calibri"/>
          <w:i/>
          <w:sz w:val="24"/>
          <w:szCs w:val="24"/>
        </w:rPr>
        <w:t>Lepidoptera</w:t>
      </w:r>
      <w:r w:rsidRPr="00873C90">
        <w:rPr>
          <w:rFonts w:ascii="Calibri" w:hAnsi="Calibri" w:cs="Calibri"/>
          <w:sz w:val="24"/>
          <w:szCs w:val="24"/>
        </w:rPr>
        <w:t xml:space="preserve">: </w:t>
      </w:r>
    </w:p>
    <w:p w:rsidR="00706EE9" w:rsidRPr="00873C90" w:rsidRDefault="00706EE9" w:rsidP="006963BD">
      <w:pPr>
        <w:pStyle w:val="Textpoznpodarou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 xml:space="preserve">čeleď </w:t>
      </w:r>
      <w:r w:rsidRPr="00874606">
        <w:rPr>
          <w:rFonts w:ascii="Calibri" w:hAnsi="Calibri" w:cs="Calibri"/>
          <w:sz w:val="24"/>
          <w:szCs w:val="24"/>
        </w:rPr>
        <w:t>Zygaenidae</w:t>
      </w:r>
      <w:r w:rsidRPr="00EB0462">
        <w:rPr>
          <w:rFonts w:ascii="Calibri" w:hAnsi="Calibri" w:cs="Calibri"/>
          <w:sz w:val="24"/>
          <w:szCs w:val="24"/>
        </w:rPr>
        <w:t xml:space="preserve"> </w:t>
      </w:r>
      <w:r w:rsidRPr="00873C90">
        <w:rPr>
          <w:rFonts w:ascii="Calibri" w:hAnsi="Calibri" w:cs="Calibri"/>
          <w:sz w:val="24"/>
          <w:szCs w:val="24"/>
        </w:rPr>
        <w:t>(vřetenuškovití)</w:t>
      </w:r>
    </w:p>
    <w:p w:rsidR="00706EE9" w:rsidRPr="00873C90" w:rsidRDefault="00706EE9" w:rsidP="006963BD">
      <w:pPr>
        <w:pStyle w:val="Textpoznpodarou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 xml:space="preserve">nadčeleď </w:t>
      </w:r>
      <w:r w:rsidRPr="00874606">
        <w:rPr>
          <w:rFonts w:ascii="Calibri" w:hAnsi="Calibri" w:cs="Calibri"/>
          <w:sz w:val="24"/>
          <w:szCs w:val="24"/>
        </w:rPr>
        <w:t xml:space="preserve">Papilionoidea </w:t>
      </w:r>
      <w:r w:rsidRPr="0096181A">
        <w:rPr>
          <w:rFonts w:ascii="Calibri" w:hAnsi="Calibri" w:cs="Calibri"/>
          <w:sz w:val="24"/>
          <w:szCs w:val="24"/>
        </w:rPr>
        <w:t>(denní motýli)</w:t>
      </w:r>
    </w:p>
    <w:p w:rsidR="00706EE9" w:rsidRDefault="00706EE9" w:rsidP="006963BD">
      <w:pPr>
        <w:pStyle w:val="Textpoznpodarou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běloskvrnáči – </w:t>
      </w:r>
      <w:r w:rsidRPr="00970FAC">
        <w:rPr>
          <w:rFonts w:ascii="Calibri" w:hAnsi="Calibri"/>
          <w:sz w:val="24"/>
          <w:szCs w:val="24"/>
        </w:rPr>
        <w:t>Syntomini</w:t>
      </w:r>
      <w:r>
        <w:rPr>
          <w:rFonts w:ascii="Calibri" w:hAnsi="Calibri"/>
          <w:sz w:val="24"/>
          <w:szCs w:val="24"/>
        </w:rPr>
        <w:t xml:space="preserve"> (</w:t>
      </w:r>
      <w:r w:rsidRPr="007565FD">
        <w:rPr>
          <w:rFonts w:ascii="Calibri" w:hAnsi="Calibri"/>
          <w:sz w:val="24"/>
          <w:szCs w:val="24"/>
        </w:rPr>
        <w:t xml:space="preserve">podčeleď </w:t>
      </w:r>
      <w:r>
        <w:rPr>
          <w:rFonts w:ascii="Calibri" w:hAnsi="Calibri"/>
          <w:sz w:val="24"/>
          <w:szCs w:val="24"/>
        </w:rPr>
        <w:t>Arctiinae, čeleď Erebidae)</w:t>
      </w:r>
    </w:p>
    <w:p w:rsidR="00706EE9" w:rsidRPr="00874606" w:rsidRDefault="00706EE9" w:rsidP="006963BD">
      <w:pPr>
        <w:pStyle w:val="Textpoznpodarou"/>
        <w:jc w:val="both"/>
        <w:rPr>
          <w:rFonts w:ascii="Calibri" w:hAnsi="Calibri"/>
          <w:iCs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 xml:space="preserve">+ ostatní ve dne aktivující druhy motýlů </w:t>
      </w:r>
      <w:r>
        <w:rPr>
          <w:rFonts w:ascii="Calibri" w:hAnsi="Calibri" w:cs="Calibri"/>
          <w:sz w:val="24"/>
          <w:szCs w:val="24"/>
        </w:rPr>
        <w:t xml:space="preserve">(či nálezy jejich vývojových stadií) </w:t>
      </w:r>
      <w:r w:rsidRPr="00873C90">
        <w:rPr>
          <w:rFonts w:ascii="Calibri" w:hAnsi="Calibri" w:cs="Calibri"/>
          <w:sz w:val="24"/>
          <w:szCs w:val="24"/>
        </w:rPr>
        <w:t xml:space="preserve">zařazené do příloh II a IV Směrnice o stanovištích EU </w:t>
      </w:r>
      <w:r>
        <w:rPr>
          <w:rFonts w:ascii="Calibri" w:hAnsi="Calibri" w:cs="Calibri"/>
          <w:sz w:val="24"/>
          <w:szCs w:val="24"/>
        </w:rPr>
        <w:t xml:space="preserve">– </w:t>
      </w:r>
      <w:r w:rsidRPr="007565FD">
        <w:rPr>
          <w:rFonts w:ascii="Calibri" w:hAnsi="Calibri"/>
          <w:sz w:val="24"/>
          <w:szCs w:val="24"/>
        </w:rPr>
        <w:t>přástevník</w:t>
      </w:r>
      <w:r>
        <w:rPr>
          <w:rFonts w:ascii="Calibri" w:hAnsi="Calibri"/>
          <w:sz w:val="24"/>
          <w:szCs w:val="24"/>
        </w:rPr>
        <w:t xml:space="preserve"> </w:t>
      </w:r>
      <w:r w:rsidRPr="007565FD">
        <w:rPr>
          <w:rFonts w:ascii="Calibri" w:hAnsi="Calibri"/>
          <w:sz w:val="24"/>
          <w:szCs w:val="24"/>
        </w:rPr>
        <w:t>kostivalov</w:t>
      </w:r>
      <w:r>
        <w:rPr>
          <w:rFonts w:ascii="Calibri" w:hAnsi="Calibri"/>
          <w:sz w:val="24"/>
          <w:szCs w:val="24"/>
        </w:rPr>
        <w:t>ý</w:t>
      </w:r>
      <w:r w:rsidRPr="007565FD">
        <w:rPr>
          <w:rFonts w:ascii="Calibri" w:hAnsi="Calibri"/>
          <w:sz w:val="24"/>
          <w:szCs w:val="24"/>
        </w:rPr>
        <w:t xml:space="preserve"> (</w:t>
      </w:r>
      <w:r w:rsidRPr="007565FD">
        <w:rPr>
          <w:rFonts w:ascii="Calibri" w:hAnsi="Calibri"/>
          <w:i/>
          <w:iCs/>
          <w:sz w:val="24"/>
          <w:szCs w:val="24"/>
        </w:rPr>
        <w:t>Euplagia quadripunctaria)</w:t>
      </w:r>
      <w:r>
        <w:rPr>
          <w:rFonts w:ascii="Calibri" w:hAnsi="Calibri"/>
          <w:iCs/>
          <w:sz w:val="24"/>
          <w:szCs w:val="24"/>
        </w:rPr>
        <w:t>, lišaj</w:t>
      </w:r>
      <w:r w:rsidRPr="00874606">
        <w:rPr>
          <w:rFonts w:ascii="Calibri" w:hAnsi="Calibri"/>
          <w:iCs/>
          <w:sz w:val="24"/>
          <w:szCs w:val="24"/>
        </w:rPr>
        <w:t xml:space="preserve"> pupalkov</w:t>
      </w:r>
      <w:r>
        <w:rPr>
          <w:rFonts w:ascii="Calibri" w:hAnsi="Calibri"/>
          <w:iCs/>
          <w:sz w:val="24"/>
          <w:szCs w:val="24"/>
        </w:rPr>
        <w:t>ý</w:t>
      </w:r>
      <w:r w:rsidRPr="00874606">
        <w:rPr>
          <w:rFonts w:ascii="Calibri" w:hAnsi="Calibri"/>
          <w:iCs/>
          <w:sz w:val="24"/>
          <w:szCs w:val="24"/>
        </w:rPr>
        <w:t xml:space="preserve"> </w:t>
      </w:r>
      <w:r>
        <w:rPr>
          <w:rFonts w:ascii="Calibri" w:hAnsi="Calibri"/>
          <w:i/>
          <w:iCs/>
          <w:sz w:val="24"/>
          <w:szCs w:val="24"/>
        </w:rPr>
        <w:t>(</w:t>
      </w:r>
      <w:r w:rsidRPr="004951CB">
        <w:rPr>
          <w:rFonts w:ascii="Calibri" w:hAnsi="Calibri"/>
          <w:i/>
          <w:iCs/>
          <w:sz w:val="24"/>
          <w:szCs w:val="24"/>
        </w:rPr>
        <w:t>Proserpinus proserpina</w:t>
      </w:r>
      <w:r>
        <w:rPr>
          <w:rFonts w:ascii="Calibri" w:hAnsi="Calibri"/>
          <w:i/>
          <w:iCs/>
          <w:sz w:val="24"/>
          <w:szCs w:val="24"/>
        </w:rPr>
        <w:t xml:space="preserve">) </w:t>
      </w:r>
      <w:r w:rsidRPr="00874606">
        <w:rPr>
          <w:rFonts w:ascii="Calibri" w:hAnsi="Calibri"/>
          <w:iCs/>
          <w:sz w:val="24"/>
          <w:szCs w:val="24"/>
        </w:rPr>
        <w:t>a případné náhodné nálezy dalších nočních motýlů uvedených v aktuálním Červeném seznamu bezobratlých ČR (Hejda et al. 2017).</w:t>
      </w:r>
    </w:p>
    <w:p w:rsidR="00706EE9" w:rsidRPr="00EB0462" w:rsidRDefault="00706EE9" w:rsidP="006963BD">
      <w:pPr>
        <w:tabs>
          <w:tab w:val="left" w:pos="9072"/>
        </w:tabs>
        <w:ind w:right="518"/>
        <w:jc w:val="both"/>
        <w:rPr>
          <w:rFonts w:ascii="Calibri" w:hAnsi="Calibri" w:cs="Calibri"/>
          <w:b/>
          <w:sz w:val="28"/>
          <w:szCs w:val="28"/>
        </w:rPr>
      </w:pPr>
    </w:p>
    <w:p w:rsidR="00706EE9" w:rsidRPr="00873C90" w:rsidRDefault="00706EE9" w:rsidP="006963BD">
      <w:pPr>
        <w:pStyle w:val="Nadpis2"/>
        <w:spacing w:before="0" w:after="0"/>
        <w:jc w:val="both"/>
        <w:rPr>
          <w:rFonts w:ascii="Calibri" w:hAnsi="Calibri" w:cs="Calibri"/>
          <w:i w:val="0"/>
          <w:iCs w:val="0"/>
        </w:rPr>
      </w:pPr>
      <w:r w:rsidRPr="00873C90">
        <w:rPr>
          <w:rFonts w:ascii="Calibri" w:hAnsi="Calibri" w:cs="Calibri"/>
          <w:i w:val="0"/>
          <w:iCs w:val="0"/>
        </w:rPr>
        <w:t>Obecné zásady mapování:</w:t>
      </w:r>
    </w:p>
    <w:p w:rsidR="00706EE9" w:rsidRPr="00873C90" w:rsidRDefault="00706EE9" w:rsidP="006A2D9B">
      <w:pPr>
        <w:rPr>
          <w:rFonts w:ascii="Calibri" w:hAnsi="Calibri" w:cs="Calibri"/>
        </w:rPr>
      </w:pPr>
    </w:p>
    <w:p w:rsidR="00706EE9" w:rsidRPr="00873C90" w:rsidRDefault="00706EE9" w:rsidP="006A2D9B">
      <w:pPr>
        <w:rPr>
          <w:rFonts w:ascii="Calibri" w:hAnsi="Calibri" w:cs="Calibri"/>
        </w:rPr>
      </w:pPr>
    </w:p>
    <w:p w:rsidR="00706EE9" w:rsidRPr="00873C90" w:rsidRDefault="00706EE9" w:rsidP="006963BD">
      <w:pPr>
        <w:jc w:val="both"/>
        <w:rPr>
          <w:rFonts w:ascii="Calibri" w:hAnsi="Calibri" w:cs="Calibri"/>
        </w:rPr>
      </w:pPr>
      <w:r w:rsidRPr="00873C90">
        <w:rPr>
          <w:rFonts w:ascii="Calibri" w:hAnsi="Calibri" w:cs="Calibri"/>
          <w:sz w:val="24"/>
          <w:szCs w:val="24"/>
        </w:rPr>
        <w:t xml:space="preserve">Volba intenzity mapování konkrétních lokalit bude upřesněn koordinátorem projektu. </w:t>
      </w:r>
      <w:r>
        <w:rPr>
          <w:rFonts w:ascii="Calibri" w:hAnsi="Calibri" w:cs="Calibri"/>
          <w:sz w:val="24"/>
          <w:szCs w:val="24"/>
        </w:rPr>
        <w:t xml:space="preserve"> Součástí projektu bude i případné cílené ověřování výskytu konkrétních ochranářsky významných druhů na základě podkladů koordinátora.</w:t>
      </w:r>
    </w:p>
    <w:p w:rsidR="00706EE9" w:rsidRPr="00873C90" w:rsidRDefault="00706EE9" w:rsidP="006963BD">
      <w:pPr>
        <w:jc w:val="both"/>
        <w:rPr>
          <w:rFonts w:ascii="Calibri" w:hAnsi="Calibri" w:cs="Calibri"/>
        </w:rPr>
      </w:pPr>
    </w:p>
    <w:p w:rsidR="00706EE9" w:rsidRPr="00873C90" w:rsidRDefault="00706EE9" w:rsidP="006963BD">
      <w:pPr>
        <w:jc w:val="both"/>
        <w:rPr>
          <w:rFonts w:ascii="Calibri" w:hAnsi="Calibri" w:cs="Calibri"/>
        </w:rPr>
      </w:pPr>
    </w:p>
    <w:p w:rsidR="00706EE9" w:rsidRPr="00873C90" w:rsidRDefault="00706EE9" w:rsidP="006963BD">
      <w:pPr>
        <w:numPr>
          <w:ilvl w:val="0"/>
          <w:numId w:val="12"/>
        </w:numPr>
        <w:jc w:val="both"/>
        <w:rPr>
          <w:rFonts w:ascii="Calibri" w:hAnsi="Calibri" w:cs="Calibri"/>
          <w:b/>
          <w:sz w:val="24"/>
          <w:szCs w:val="24"/>
        </w:rPr>
      </w:pPr>
      <w:r w:rsidRPr="00873C90">
        <w:rPr>
          <w:rFonts w:ascii="Calibri" w:hAnsi="Calibri" w:cs="Calibri"/>
          <w:b/>
          <w:sz w:val="24"/>
          <w:szCs w:val="24"/>
        </w:rPr>
        <w:t>Intenzivní mapování</w:t>
      </w:r>
    </w:p>
    <w:p w:rsidR="00706EE9" w:rsidRPr="00873C90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Pro intenzivní mapování denních motýlů vybraných chráněných krajinných oblastí a ptačích oblastí bude jako podklad využita síť středoevropského mapování s kvadráty o velikosti 6′ zeměpisné šířky x 10′ zeměpisné délky. Kvadráty budou rozděleny na 16 čtverců</w:t>
      </w:r>
      <w:r>
        <w:rPr>
          <w:rFonts w:ascii="Calibri" w:hAnsi="Calibri" w:cs="Calibri"/>
          <w:sz w:val="24"/>
          <w:szCs w:val="24"/>
        </w:rPr>
        <w:t xml:space="preserve">. </w:t>
      </w:r>
      <w:r w:rsidRPr="00052A49">
        <w:rPr>
          <w:rFonts w:ascii="Calibri" w:hAnsi="Calibri" w:cs="Calibri"/>
          <w:b/>
          <w:sz w:val="24"/>
          <w:szCs w:val="24"/>
        </w:rPr>
        <w:t xml:space="preserve">Pro </w:t>
      </w:r>
      <w:r>
        <w:rPr>
          <w:rFonts w:ascii="Calibri" w:hAnsi="Calibri" w:cs="Calibri"/>
          <w:b/>
          <w:sz w:val="24"/>
          <w:szCs w:val="24"/>
        </w:rPr>
        <w:t xml:space="preserve">intenzivní </w:t>
      </w:r>
      <w:r w:rsidRPr="00052A49">
        <w:rPr>
          <w:rFonts w:ascii="Calibri" w:hAnsi="Calibri" w:cs="Calibri"/>
          <w:b/>
          <w:sz w:val="24"/>
          <w:szCs w:val="24"/>
        </w:rPr>
        <w:t xml:space="preserve">mapování bude základní mapovací jednotkou </w:t>
      </w:r>
      <w:r>
        <w:rPr>
          <w:rFonts w:ascii="Calibri" w:hAnsi="Calibri" w:cs="Calibri"/>
          <w:b/>
          <w:sz w:val="24"/>
          <w:szCs w:val="24"/>
        </w:rPr>
        <w:t>1/16</w:t>
      </w:r>
      <w:r w:rsidRPr="00052A49">
        <w:rPr>
          <w:rFonts w:ascii="Calibri" w:hAnsi="Calibri" w:cs="Calibri"/>
          <w:b/>
          <w:sz w:val="24"/>
          <w:szCs w:val="24"/>
        </w:rPr>
        <w:t xml:space="preserve"> faunistického kvadrátu.</w:t>
      </w:r>
      <w:r w:rsidRPr="00873C90">
        <w:rPr>
          <w:rFonts w:ascii="Calibri" w:hAnsi="Calibri" w:cs="Calibri"/>
          <w:sz w:val="24"/>
          <w:szCs w:val="24"/>
        </w:rPr>
        <w:t xml:space="preserve"> </w:t>
      </w:r>
    </w:p>
    <w:p w:rsidR="00706EE9" w:rsidRPr="00873C90" w:rsidRDefault="00706EE9" w:rsidP="00132F9B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 xml:space="preserve">V každém kvadrátu </w:t>
      </w:r>
      <w:r>
        <w:rPr>
          <w:rFonts w:ascii="Calibri" w:hAnsi="Calibri" w:cs="Calibri"/>
          <w:sz w:val="24"/>
          <w:szCs w:val="24"/>
        </w:rPr>
        <w:t>v rámci intenzivního mapování (</w:t>
      </w:r>
      <w:r w:rsidRPr="00B64AD1">
        <w:rPr>
          <w:rFonts w:ascii="Calibri" w:hAnsi="Calibri" w:cs="Calibri"/>
          <w:b/>
          <w:sz w:val="24"/>
          <w:szCs w:val="24"/>
        </w:rPr>
        <w:t xml:space="preserve">1/16 faunistického </w:t>
      </w:r>
      <w:r>
        <w:rPr>
          <w:rFonts w:ascii="Calibri" w:hAnsi="Calibri" w:cs="Calibri"/>
          <w:b/>
          <w:sz w:val="24"/>
          <w:szCs w:val="24"/>
        </w:rPr>
        <w:t>kvadrátu</w:t>
      </w:r>
      <w:r>
        <w:rPr>
          <w:rFonts w:ascii="Calibri" w:hAnsi="Calibri" w:cs="Calibri"/>
          <w:sz w:val="24"/>
          <w:szCs w:val="24"/>
        </w:rPr>
        <w:t xml:space="preserve">) </w:t>
      </w:r>
      <w:r w:rsidRPr="00873C90">
        <w:rPr>
          <w:rFonts w:ascii="Calibri" w:hAnsi="Calibri" w:cs="Calibri"/>
          <w:sz w:val="24"/>
          <w:szCs w:val="24"/>
        </w:rPr>
        <w:t xml:space="preserve">si pracovník vytipuje na základě dodaných GIS podkladů a konzultace s koordinátorem </w:t>
      </w:r>
      <w:r>
        <w:rPr>
          <w:rFonts w:ascii="Calibri" w:hAnsi="Calibri" w:cs="Calibri"/>
          <w:sz w:val="24"/>
          <w:szCs w:val="24"/>
        </w:rPr>
        <w:t>nejméně 2 území (</w:t>
      </w:r>
      <w:r w:rsidRPr="00873C90">
        <w:rPr>
          <w:rFonts w:ascii="Calibri" w:hAnsi="Calibri" w:cs="Calibri"/>
          <w:sz w:val="24"/>
          <w:szCs w:val="24"/>
        </w:rPr>
        <w:t>širší lokalit</w:t>
      </w:r>
      <w:r>
        <w:rPr>
          <w:rFonts w:ascii="Calibri" w:hAnsi="Calibri" w:cs="Calibri"/>
          <w:sz w:val="24"/>
          <w:szCs w:val="24"/>
        </w:rPr>
        <w:t xml:space="preserve">y) s několika dílčími plochami s různými biotopy. Mapovací čas na každé dílčí ploše </w:t>
      </w:r>
      <w:r w:rsidR="007904DF">
        <w:rPr>
          <w:rFonts w:ascii="Calibri" w:hAnsi="Calibri" w:cs="Calibri"/>
          <w:sz w:val="24"/>
          <w:szCs w:val="24"/>
        </w:rPr>
        <w:t>nesmí být</w:t>
      </w:r>
      <w:r>
        <w:rPr>
          <w:rFonts w:ascii="Calibri" w:hAnsi="Calibri" w:cs="Calibri"/>
          <w:sz w:val="24"/>
          <w:szCs w:val="24"/>
        </w:rPr>
        <w:t xml:space="preserve"> kratší než 30 osobominut. Minimem pro jednu návštěvu úplného kvadrátu jsou 2 osobohodiny mapování. </w:t>
      </w:r>
    </w:p>
    <w:p w:rsidR="00706EE9" w:rsidRPr="00873C90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Mapovatel si vybírá přednostně především nelesní segmenty vhodné v monitoringu denních motýlů, a to po trase která obsáhne všechny hlavní typy stanovišť (např. na úrovni křoviny – step – vlhká louka – intravilán – kamenolom - kvetoucí pícninové pole apod., nikoli na úrovni rostlinných společenstev!). V zapojených lesích mapovatel monitoruje především při lemech lesních cest, na pasekách a lesních okrajích. Trasu lze adaptivně měnit podle roční/denní doby, a tím maximalizovat počet zjištěných druhů (návštěvy ploch, na kterých je dostatek nektarujících rostlin pouze v části sezóny, kontroly keřů a okrajů lesa v poledne, kdy se sem motýli ukrývají (ostruháčci, okáči apod.).</w:t>
      </w:r>
    </w:p>
    <w:p w:rsidR="00706EE9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</w:p>
    <w:p w:rsidR="00B64AD1" w:rsidRDefault="00B64AD1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</w:p>
    <w:p w:rsidR="00B64AD1" w:rsidRDefault="00B64AD1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</w:p>
    <w:p w:rsidR="00B64AD1" w:rsidRPr="00873C90" w:rsidRDefault="00B64AD1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</w:p>
    <w:p w:rsidR="00706EE9" w:rsidRPr="00873C90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lastRenderedPageBreak/>
        <w:t>Oblasti určené k intenzivnímu mapování:</w:t>
      </w:r>
    </w:p>
    <w:p w:rsidR="00706EE9" w:rsidRPr="00873C90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</w:p>
    <w:p w:rsidR="00706EE9" w:rsidRPr="00873C90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CHKO Jeseníky</w:t>
      </w:r>
    </w:p>
    <w:p w:rsidR="00706EE9" w:rsidRPr="00873C90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CHKO Litovelské Pomoraví</w:t>
      </w:r>
    </w:p>
    <w:p w:rsidR="00706EE9" w:rsidRPr="00873C90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CHKO Bílé Karpaty</w:t>
      </w:r>
    </w:p>
    <w:p w:rsidR="00706EE9" w:rsidRPr="00873C90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CHKO Pálava</w:t>
      </w:r>
    </w:p>
    <w:p w:rsidR="00706EE9" w:rsidRPr="00873C90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CHKO Třeboňsko</w:t>
      </w:r>
    </w:p>
    <w:p w:rsidR="00706EE9" w:rsidRPr="00873C90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CHKO Český kras</w:t>
      </w:r>
    </w:p>
    <w:p w:rsidR="00706EE9" w:rsidRPr="00873C90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CHKO České středohoří</w:t>
      </w:r>
    </w:p>
    <w:p w:rsidR="00706EE9" w:rsidRPr="00873C90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CHKO Žďárské vrchy</w:t>
      </w:r>
    </w:p>
    <w:p w:rsidR="00706EE9" w:rsidRPr="00873C90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</w:p>
    <w:p w:rsidR="00706EE9" w:rsidRPr="00783ACD" w:rsidRDefault="00706EE9" w:rsidP="00052A49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783ACD">
        <w:rPr>
          <w:rFonts w:ascii="Calibri" w:hAnsi="Calibri" w:cs="Calibri"/>
          <w:sz w:val="24"/>
          <w:szCs w:val="24"/>
        </w:rPr>
        <w:t xml:space="preserve">V případě, že se v prostoru kvadrátu nacházejí </w:t>
      </w:r>
      <w:r>
        <w:rPr>
          <w:rFonts w:ascii="Calibri" w:hAnsi="Calibri" w:cs="Calibri"/>
          <w:sz w:val="24"/>
          <w:szCs w:val="24"/>
        </w:rPr>
        <w:t xml:space="preserve">maloplošná ZCHÚ, která jsou vybrána </w:t>
      </w:r>
      <w:r w:rsidRPr="00783ACD">
        <w:rPr>
          <w:rFonts w:ascii="Calibri" w:hAnsi="Calibri" w:cs="Calibri"/>
          <w:sz w:val="24"/>
          <w:szCs w:val="24"/>
        </w:rPr>
        <w:t xml:space="preserve">koordinátorem </w:t>
      </w:r>
      <w:r>
        <w:rPr>
          <w:rFonts w:ascii="Calibri" w:hAnsi="Calibri" w:cs="Calibri"/>
          <w:sz w:val="24"/>
          <w:szCs w:val="24"/>
        </w:rPr>
        <w:t>k inventarizačnímu průzkumu, budou dle pokynů koordinátora tato vybraná chráněná území mapovaná zvlášť a nebudou zahrnuta do výsledků mapovaného kvadrátu.</w:t>
      </w:r>
    </w:p>
    <w:p w:rsidR="00706EE9" w:rsidRPr="00873C90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</w:p>
    <w:p w:rsidR="00706EE9" w:rsidRPr="00873C90" w:rsidRDefault="00706EE9" w:rsidP="00B64AD1">
      <w:pPr>
        <w:jc w:val="both"/>
        <w:rPr>
          <w:rFonts w:ascii="Calibri" w:hAnsi="Calibri" w:cs="Calibri"/>
          <w:sz w:val="24"/>
          <w:szCs w:val="24"/>
        </w:rPr>
      </w:pPr>
    </w:p>
    <w:p w:rsidR="00706EE9" w:rsidRPr="00873C90" w:rsidRDefault="00706EE9" w:rsidP="00B64AD1">
      <w:pPr>
        <w:jc w:val="both"/>
        <w:rPr>
          <w:rFonts w:ascii="Calibri" w:hAnsi="Calibri" w:cs="Calibri"/>
          <w:sz w:val="24"/>
          <w:szCs w:val="24"/>
        </w:rPr>
      </w:pPr>
    </w:p>
    <w:p w:rsidR="00706EE9" w:rsidRPr="00873C90" w:rsidRDefault="00706EE9" w:rsidP="006963BD">
      <w:pPr>
        <w:jc w:val="both"/>
        <w:rPr>
          <w:rFonts w:ascii="Calibri" w:hAnsi="Calibri" w:cs="Calibri"/>
          <w:sz w:val="24"/>
          <w:szCs w:val="24"/>
        </w:rPr>
      </w:pPr>
    </w:p>
    <w:p w:rsidR="00706EE9" w:rsidRPr="00873C90" w:rsidRDefault="00706EE9" w:rsidP="006963BD">
      <w:pPr>
        <w:numPr>
          <w:ilvl w:val="0"/>
          <w:numId w:val="12"/>
        </w:numPr>
        <w:jc w:val="both"/>
        <w:rPr>
          <w:rFonts w:ascii="Calibri" w:hAnsi="Calibri" w:cs="Calibri"/>
          <w:b/>
          <w:sz w:val="24"/>
          <w:szCs w:val="24"/>
        </w:rPr>
      </w:pPr>
      <w:r w:rsidRPr="00873C90">
        <w:rPr>
          <w:rFonts w:ascii="Calibri" w:hAnsi="Calibri" w:cs="Calibri"/>
          <w:b/>
          <w:sz w:val="24"/>
          <w:szCs w:val="24"/>
        </w:rPr>
        <w:t>Extenzivní mapování</w:t>
      </w:r>
    </w:p>
    <w:p w:rsidR="00706EE9" w:rsidRPr="00873C90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Pro extenzivní mapování denních motýlů vybraných velkoplošných chráněných území</w:t>
      </w:r>
      <w:r w:rsidRPr="00873C90">
        <w:rPr>
          <w:rFonts w:ascii="Calibri" w:hAnsi="Calibri" w:cs="Calibri"/>
          <w:b/>
          <w:sz w:val="24"/>
          <w:szCs w:val="24"/>
        </w:rPr>
        <w:t xml:space="preserve"> </w:t>
      </w:r>
      <w:r w:rsidRPr="00873C90">
        <w:rPr>
          <w:rFonts w:ascii="Calibri" w:hAnsi="Calibri" w:cs="Calibri"/>
          <w:sz w:val="24"/>
          <w:szCs w:val="24"/>
        </w:rPr>
        <w:t>a ptačích oblastí</w:t>
      </w:r>
      <w:r w:rsidRPr="00873C90">
        <w:rPr>
          <w:rFonts w:ascii="Calibri" w:hAnsi="Calibri" w:cs="Calibri"/>
          <w:b/>
          <w:sz w:val="24"/>
          <w:szCs w:val="24"/>
        </w:rPr>
        <w:t xml:space="preserve"> </w:t>
      </w:r>
      <w:r w:rsidRPr="00873C90">
        <w:rPr>
          <w:rFonts w:ascii="Calibri" w:hAnsi="Calibri" w:cs="Calibri"/>
          <w:sz w:val="24"/>
          <w:szCs w:val="24"/>
        </w:rPr>
        <w:t>bude jako podklad využita síť středoevropského mapování s kvadráty o velikosti 6′ zeměpisné šířky x 10′ zeměpisné délky. Kvadráty budou rozděleny na 4 čtverce</w:t>
      </w:r>
      <w:r>
        <w:rPr>
          <w:rFonts w:ascii="Calibri" w:hAnsi="Calibri" w:cs="Calibri"/>
          <w:sz w:val="24"/>
          <w:szCs w:val="24"/>
        </w:rPr>
        <w:t xml:space="preserve">. </w:t>
      </w:r>
      <w:r w:rsidRPr="00B64AD1">
        <w:rPr>
          <w:rFonts w:ascii="Calibri" w:hAnsi="Calibri" w:cs="Calibri"/>
          <w:b/>
          <w:sz w:val="24"/>
          <w:szCs w:val="24"/>
        </w:rPr>
        <w:t>Pro extenzivní mapování bude základní mapovací jednotkou ¼  faunistického kvadrátu.</w:t>
      </w:r>
    </w:p>
    <w:p w:rsidR="00706EE9" w:rsidRPr="00873C90" w:rsidRDefault="00706EE9" w:rsidP="00B949E3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 xml:space="preserve">V každém faunistickém kvadrátu </w:t>
      </w:r>
      <w:r>
        <w:rPr>
          <w:rFonts w:ascii="Calibri" w:hAnsi="Calibri" w:cs="Calibri"/>
          <w:sz w:val="24"/>
          <w:szCs w:val="24"/>
        </w:rPr>
        <w:t>v rámci extenzivního mapování (</w:t>
      </w:r>
      <w:r w:rsidRPr="00B64AD1">
        <w:rPr>
          <w:rFonts w:ascii="Calibri" w:hAnsi="Calibri" w:cs="Calibri"/>
          <w:b/>
          <w:sz w:val="24"/>
          <w:szCs w:val="24"/>
        </w:rPr>
        <w:t xml:space="preserve">1/4 faunistického </w:t>
      </w:r>
      <w:r>
        <w:rPr>
          <w:rFonts w:ascii="Calibri" w:hAnsi="Calibri" w:cs="Calibri"/>
          <w:b/>
          <w:sz w:val="24"/>
          <w:szCs w:val="24"/>
        </w:rPr>
        <w:t>kvadrátu</w:t>
      </w:r>
      <w:r>
        <w:rPr>
          <w:rFonts w:ascii="Calibri" w:hAnsi="Calibri" w:cs="Calibri"/>
          <w:sz w:val="24"/>
          <w:szCs w:val="24"/>
        </w:rPr>
        <w:t xml:space="preserve">) </w:t>
      </w:r>
      <w:r w:rsidRPr="00873C90">
        <w:rPr>
          <w:rFonts w:ascii="Calibri" w:hAnsi="Calibri" w:cs="Calibri"/>
          <w:sz w:val="24"/>
          <w:szCs w:val="24"/>
        </w:rPr>
        <w:t xml:space="preserve">si pracovník vytipuje na základě dodaných GIS podkladů a konzultace s koordinátorem </w:t>
      </w:r>
      <w:r>
        <w:rPr>
          <w:rFonts w:ascii="Calibri" w:hAnsi="Calibri" w:cs="Calibri"/>
          <w:sz w:val="24"/>
          <w:szCs w:val="24"/>
        </w:rPr>
        <w:t>nejméně 3</w:t>
      </w:r>
      <w:r w:rsidRPr="00873C90">
        <w:rPr>
          <w:rFonts w:ascii="Calibri" w:hAnsi="Calibri" w:cs="Calibri"/>
          <w:sz w:val="24"/>
          <w:szCs w:val="24"/>
        </w:rPr>
        <w:t xml:space="preserve"> území (širší lokality</w:t>
      </w:r>
      <w:r>
        <w:rPr>
          <w:rFonts w:ascii="Calibri" w:hAnsi="Calibri" w:cs="Calibri"/>
          <w:sz w:val="24"/>
          <w:szCs w:val="24"/>
        </w:rPr>
        <w:t xml:space="preserve">) s několika dílčími plochami s různými biotopy. Mapovací čas na každé dílčí ploše </w:t>
      </w:r>
      <w:r w:rsidR="00B64AD1">
        <w:rPr>
          <w:rFonts w:ascii="Calibri" w:hAnsi="Calibri" w:cs="Calibri"/>
          <w:sz w:val="24"/>
          <w:szCs w:val="24"/>
        </w:rPr>
        <w:t>nesmí být</w:t>
      </w:r>
      <w:r>
        <w:rPr>
          <w:rFonts w:ascii="Calibri" w:hAnsi="Calibri" w:cs="Calibri"/>
          <w:sz w:val="24"/>
          <w:szCs w:val="24"/>
        </w:rPr>
        <w:t xml:space="preserve"> kratší než 30 osobominut. Minimem pro jednu návštěvu úplného kvadrátu jsou 3 osobohodiny mapování. </w:t>
      </w:r>
    </w:p>
    <w:p w:rsidR="00706EE9" w:rsidRPr="00873C90" w:rsidRDefault="00706EE9" w:rsidP="00B949E3">
      <w:pPr>
        <w:ind w:left="360"/>
        <w:jc w:val="both"/>
        <w:rPr>
          <w:rFonts w:ascii="Calibri" w:hAnsi="Calibri" w:cs="Calibri"/>
          <w:sz w:val="24"/>
          <w:szCs w:val="24"/>
        </w:rPr>
      </w:pPr>
    </w:p>
    <w:p w:rsidR="00706EE9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Mapovatel si vybírá přednostně především nelesní segmenty vhodné v monitoringu denních motýlů, a to po trase která obsáhne všechny hlavní typy stanovišť (např. na úrovni křoviny – step - vlhká louka – intravilán – kamenolom - kvetoucí pícninové pole apod., nikoli na úrovni rostlinných společenstev!). V zapojených lesích mapovatel monitoruje především při lemech lesních cest, na pasekách a lesních okrajích. Trasu lze adaptivně měnit podle roční/denní doby, a tím maximalizovat počet zjištěných druhů (návštěvy ploch, na kterých je dostatek nektarujících rostlin pouze v části sezóny, kontroly keřů a okrajů lesa v poledne, kdy se sem motýli ukrývají (ostruháčci, okáči apod.).</w:t>
      </w:r>
    </w:p>
    <w:p w:rsidR="00706EE9" w:rsidRPr="00783ACD" w:rsidRDefault="00706EE9" w:rsidP="006963BD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783ACD">
        <w:rPr>
          <w:rFonts w:ascii="Calibri" w:hAnsi="Calibri" w:cs="Calibri"/>
          <w:sz w:val="24"/>
          <w:szCs w:val="24"/>
        </w:rPr>
        <w:t xml:space="preserve">V případě, že se v prostoru kvadrátu nacházejí </w:t>
      </w:r>
      <w:r>
        <w:rPr>
          <w:rFonts w:ascii="Calibri" w:hAnsi="Calibri" w:cs="Calibri"/>
          <w:sz w:val="24"/>
          <w:szCs w:val="24"/>
        </w:rPr>
        <w:t xml:space="preserve">maloplošná ZCHÚ, která jsou vybrána </w:t>
      </w:r>
      <w:r w:rsidRPr="00783ACD">
        <w:rPr>
          <w:rFonts w:ascii="Calibri" w:hAnsi="Calibri" w:cs="Calibri"/>
          <w:sz w:val="24"/>
          <w:szCs w:val="24"/>
        </w:rPr>
        <w:t xml:space="preserve">koordinátorem </w:t>
      </w:r>
      <w:r>
        <w:rPr>
          <w:rFonts w:ascii="Calibri" w:hAnsi="Calibri" w:cs="Calibri"/>
          <w:sz w:val="24"/>
          <w:szCs w:val="24"/>
        </w:rPr>
        <w:t>k inventarizačnímu průzkumu, budou dle pokynů koordinátora tato vybraná chráněná území mapovaná zvlášť a nebudou zahrnuta do výsledků mapovaného kvadrátu.</w:t>
      </w:r>
    </w:p>
    <w:p w:rsidR="00706EE9" w:rsidRPr="00873C90" w:rsidRDefault="00706EE9" w:rsidP="006963BD">
      <w:pPr>
        <w:jc w:val="both"/>
        <w:rPr>
          <w:rFonts w:ascii="Calibri" w:hAnsi="Calibri" w:cs="Calibri"/>
          <w:sz w:val="24"/>
          <w:szCs w:val="24"/>
        </w:rPr>
      </w:pPr>
    </w:p>
    <w:p w:rsidR="00706EE9" w:rsidRPr="00873C90" w:rsidRDefault="00706EE9" w:rsidP="006963BD">
      <w:pPr>
        <w:tabs>
          <w:tab w:val="left" w:pos="9072"/>
        </w:tabs>
        <w:ind w:right="518"/>
        <w:jc w:val="both"/>
        <w:rPr>
          <w:rFonts w:ascii="Calibri" w:hAnsi="Calibri" w:cs="Calibri"/>
          <w:b/>
          <w:sz w:val="28"/>
          <w:szCs w:val="28"/>
        </w:rPr>
      </w:pPr>
    </w:p>
    <w:p w:rsidR="00706EE9" w:rsidRPr="00873C90" w:rsidRDefault="00706EE9" w:rsidP="006963BD">
      <w:pPr>
        <w:tabs>
          <w:tab w:val="left" w:pos="9072"/>
        </w:tabs>
        <w:ind w:right="518"/>
        <w:jc w:val="both"/>
        <w:rPr>
          <w:rFonts w:ascii="Calibri" w:hAnsi="Calibri" w:cs="Calibri"/>
          <w:b/>
          <w:sz w:val="28"/>
          <w:szCs w:val="28"/>
        </w:rPr>
      </w:pPr>
    </w:p>
    <w:p w:rsidR="00706EE9" w:rsidRPr="00873C90" w:rsidRDefault="00706EE9" w:rsidP="006963BD">
      <w:pPr>
        <w:tabs>
          <w:tab w:val="left" w:pos="9072"/>
        </w:tabs>
        <w:ind w:right="518"/>
        <w:jc w:val="both"/>
        <w:rPr>
          <w:rFonts w:ascii="Calibri" w:hAnsi="Calibri" w:cs="Calibri"/>
          <w:b/>
          <w:sz w:val="28"/>
          <w:szCs w:val="28"/>
        </w:rPr>
      </w:pPr>
      <w:r w:rsidRPr="00873C90">
        <w:rPr>
          <w:rFonts w:ascii="Calibri" w:hAnsi="Calibri" w:cs="Calibri"/>
          <w:b/>
          <w:sz w:val="28"/>
          <w:szCs w:val="28"/>
        </w:rPr>
        <w:lastRenderedPageBreak/>
        <w:t>Harmonogram prací:</w:t>
      </w:r>
    </w:p>
    <w:p w:rsidR="00706EE9" w:rsidRPr="00873C90" w:rsidRDefault="00706EE9" w:rsidP="006963BD">
      <w:pPr>
        <w:jc w:val="both"/>
        <w:rPr>
          <w:rFonts w:ascii="Calibri" w:hAnsi="Calibri" w:cs="Calibri"/>
          <w:sz w:val="24"/>
        </w:rPr>
      </w:pPr>
      <w:r w:rsidRPr="00873C90">
        <w:rPr>
          <w:rFonts w:ascii="Calibri" w:hAnsi="Calibri" w:cs="Calibri"/>
          <w:sz w:val="24"/>
        </w:rPr>
        <w:t xml:space="preserve">Vlastní inventarizace v terénu (sledování heliofilních motýlů) probíhá mezi </w:t>
      </w:r>
      <w:smartTag w:uri="urn:schemas-microsoft-com:office:smarttags" w:element="metricconverter">
        <w:smartTagPr>
          <w:attr w:name="ProductID" w:val="100 ha"/>
        </w:smartTagPr>
        <w:r w:rsidRPr="00873C90">
          <w:rPr>
            <w:rFonts w:ascii="Calibri" w:hAnsi="Calibri" w:cs="Calibri"/>
            <w:sz w:val="24"/>
          </w:rPr>
          <w:t>9. a</w:t>
        </w:r>
      </w:smartTag>
      <w:r w:rsidRPr="00873C90">
        <w:rPr>
          <w:rFonts w:ascii="Calibri" w:hAnsi="Calibri" w:cs="Calibri"/>
          <w:sz w:val="24"/>
        </w:rPr>
        <w:t xml:space="preserve"> 16. hodinou (v VI. a VII. měsíci je možné za příhodného počasí pracovat do 17. hodiny), za přinejhorším polojasného počasí, teplotě nad osmnáct stupňů Celsiova (v horách a v jarních měsících nad patnáct), a bezvětří až mírného větru.    </w:t>
      </w:r>
    </w:p>
    <w:p w:rsidR="00706EE9" w:rsidRPr="00873C90" w:rsidRDefault="00706EE9" w:rsidP="006963BD">
      <w:pPr>
        <w:tabs>
          <w:tab w:val="left" w:pos="9072"/>
        </w:tabs>
        <w:ind w:right="518"/>
        <w:jc w:val="both"/>
        <w:rPr>
          <w:rFonts w:ascii="Calibri" w:hAnsi="Calibri" w:cs="Calibri"/>
          <w:b/>
          <w:sz w:val="28"/>
          <w:szCs w:val="28"/>
        </w:rPr>
      </w:pPr>
    </w:p>
    <w:p w:rsidR="00706EE9" w:rsidRPr="00873C90" w:rsidRDefault="00706EE9" w:rsidP="006963BD">
      <w:pPr>
        <w:tabs>
          <w:tab w:val="left" w:pos="9072"/>
        </w:tabs>
        <w:ind w:right="518"/>
        <w:jc w:val="both"/>
        <w:rPr>
          <w:rFonts w:ascii="Calibri" w:hAnsi="Calibri" w:cs="Calibri"/>
          <w:b/>
          <w:sz w:val="28"/>
          <w:szCs w:val="28"/>
        </w:rPr>
      </w:pPr>
      <w:r w:rsidRPr="00873C90">
        <w:rPr>
          <w:rFonts w:ascii="Calibri" w:hAnsi="Calibri" w:cs="Calibri"/>
          <w:b/>
          <w:sz w:val="28"/>
          <w:szCs w:val="28"/>
        </w:rPr>
        <w:t>Minimální počet návštěv:</w:t>
      </w:r>
    </w:p>
    <w:p w:rsidR="00706EE9" w:rsidRPr="00873C90" w:rsidRDefault="00706EE9" w:rsidP="006963BD">
      <w:pPr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 xml:space="preserve">Základem budou opakované návštěvy území </w:t>
      </w:r>
      <w:r w:rsidRPr="00B64AD1">
        <w:rPr>
          <w:rFonts w:ascii="Calibri" w:hAnsi="Calibri" w:cs="Calibri"/>
          <w:b/>
          <w:sz w:val="24"/>
          <w:szCs w:val="24"/>
        </w:rPr>
        <w:t>4x v</w:t>
      </w:r>
      <w:r>
        <w:rPr>
          <w:rFonts w:ascii="Calibri" w:hAnsi="Calibri" w:cs="Calibri"/>
          <w:b/>
          <w:sz w:val="24"/>
          <w:szCs w:val="24"/>
        </w:rPr>
        <w:t> </w:t>
      </w:r>
      <w:r w:rsidRPr="00B64AD1">
        <w:rPr>
          <w:rFonts w:ascii="Calibri" w:hAnsi="Calibri" w:cs="Calibri"/>
          <w:b/>
          <w:sz w:val="24"/>
          <w:szCs w:val="24"/>
        </w:rPr>
        <w:t>roce</w:t>
      </w:r>
      <w:r>
        <w:rPr>
          <w:rFonts w:ascii="Calibri" w:hAnsi="Calibri" w:cs="Calibri"/>
          <w:b/>
          <w:sz w:val="24"/>
          <w:szCs w:val="24"/>
        </w:rPr>
        <w:t xml:space="preserve"> (</w:t>
      </w:r>
      <w:r w:rsidRPr="00B64AD1">
        <w:rPr>
          <w:rFonts w:ascii="Calibri" w:hAnsi="Calibri" w:cs="Calibri"/>
          <w:b/>
          <w:sz w:val="24"/>
          <w:szCs w:val="24"/>
        </w:rPr>
        <w:t>v</w:t>
      </w:r>
      <w:r w:rsidRPr="00872841">
        <w:rPr>
          <w:rFonts w:ascii="Calibri" w:hAnsi="Calibri" w:cs="Calibri"/>
          <w:b/>
          <w:sz w:val="24"/>
          <w:szCs w:val="24"/>
        </w:rPr>
        <w:t> </w:t>
      </w:r>
      <w:r w:rsidRPr="00B64AD1">
        <w:rPr>
          <w:rFonts w:ascii="Calibri" w:hAnsi="Calibri" w:cs="Calibri"/>
          <w:b/>
          <w:sz w:val="24"/>
          <w:szCs w:val="24"/>
        </w:rPr>
        <w:t>horách</w:t>
      </w:r>
      <w:r w:rsidRPr="00873C90">
        <w:rPr>
          <w:rFonts w:ascii="Calibri" w:hAnsi="Calibri" w:cs="Calibri"/>
          <w:sz w:val="24"/>
          <w:szCs w:val="24"/>
        </w:rPr>
        <w:t>, kde střední nadmořská výška čtverce převyšuje 900 m</w:t>
      </w:r>
      <w:r>
        <w:rPr>
          <w:rFonts w:ascii="Calibri" w:hAnsi="Calibri" w:cs="Calibri"/>
          <w:sz w:val="24"/>
          <w:szCs w:val="24"/>
        </w:rPr>
        <w:t>/m</w:t>
      </w:r>
      <w:r w:rsidRPr="00873C90">
        <w:rPr>
          <w:rFonts w:ascii="Calibri" w:hAnsi="Calibri" w:cs="Calibri"/>
          <w:sz w:val="24"/>
          <w:szCs w:val="24"/>
        </w:rPr>
        <w:t xml:space="preserve"> a více, </w:t>
      </w:r>
      <w:r w:rsidRPr="00B64AD1">
        <w:rPr>
          <w:rFonts w:ascii="Calibri" w:hAnsi="Calibri" w:cs="Calibri"/>
          <w:b/>
          <w:sz w:val="24"/>
          <w:szCs w:val="24"/>
        </w:rPr>
        <w:t>se počet návštěv redukuje na tři</w:t>
      </w:r>
      <w:r>
        <w:rPr>
          <w:rFonts w:ascii="Calibri" w:hAnsi="Calibri" w:cs="Calibri"/>
          <w:b/>
          <w:sz w:val="24"/>
          <w:szCs w:val="24"/>
        </w:rPr>
        <w:t>)</w:t>
      </w:r>
      <w:r w:rsidRPr="00873C90">
        <w:rPr>
          <w:rFonts w:ascii="Calibri" w:hAnsi="Calibri" w:cs="Calibri"/>
          <w:sz w:val="24"/>
          <w:szCs w:val="24"/>
        </w:rPr>
        <w:t xml:space="preserve"> - a to za příhodného počasí po fixní dobu odstupňovanou podle rozlohy čtverce (okrajové čtverce mohou mít různou rozlohu) a GIS analýzy biotopů (především rozloha zapojeného lesa a orné půdy ve čtverci) jednotlivých čtverců připravených zadavatelem:</w:t>
      </w:r>
    </w:p>
    <w:p w:rsidR="00706EE9" w:rsidRPr="00873C90" w:rsidRDefault="00706EE9" w:rsidP="006963BD">
      <w:pPr>
        <w:jc w:val="both"/>
        <w:rPr>
          <w:rFonts w:ascii="Calibri" w:hAnsi="Calibri" w:cs="Calibri"/>
          <w:sz w:val="24"/>
        </w:rPr>
      </w:pPr>
    </w:p>
    <w:p w:rsidR="00706EE9" w:rsidRDefault="00706EE9" w:rsidP="006963BD">
      <w:pPr>
        <w:spacing w:line="360" w:lineRule="auto"/>
        <w:jc w:val="both"/>
        <w:rPr>
          <w:rFonts w:ascii="Calibri" w:hAnsi="Calibri" w:cs="Calibri"/>
          <w:sz w:val="24"/>
        </w:rPr>
      </w:pPr>
      <w:r w:rsidRPr="00873C90">
        <w:rPr>
          <w:rFonts w:ascii="Calibri" w:hAnsi="Calibri" w:cs="Calibri"/>
          <w:b/>
        </w:rPr>
        <w:t>Termíny návštěv kvadrátu:</w:t>
      </w:r>
      <w:r w:rsidRPr="00873C90">
        <w:rPr>
          <w:rFonts w:ascii="Calibri" w:hAnsi="Calibri" w:cs="Calibri"/>
          <w:sz w:val="24"/>
        </w:rPr>
        <w:t xml:space="preserve"> </w:t>
      </w:r>
    </w:p>
    <w:p w:rsidR="00706EE9" w:rsidRPr="00420E51" w:rsidRDefault="00706EE9" w:rsidP="006963BD">
      <w:pPr>
        <w:spacing w:line="360" w:lineRule="auto"/>
        <w:jc w:val="both"/>
        <w:rPr>
          <w:rFonts w:ascii="Calibri" w:hAnsi="Calibri" w:cs="Calibri"/>
        </w:rPr>
      </w:pPr>
      <w:r w:rsidRPr="00B64AD1">
        <w:rPr>
          <w:rFonts w:ascii="Calibri" w:hAnsi="Calibri" w:cs="Calibri"/>
          <w:sz w:val="24"/>
        </w:rPr>
        <w:t>Mezi jednotlivými návštěvami v</w:t>
      </w:r>
      <w:r w:rsidRPr="00420E51">
        <w:rPr>
          <w:rFonts w:ascii="Calibri" w:hAnsi="Calibri" w:cs="Calibri"/>
          <w:sz w:val="24"/>
        </w:rPr>
        <w:t> </w:t>
      </w:r>
      <w:r w:rsidRPr="00B64AD1">
        <w:rPr>
          <w:rFonts w:ascii="Calibri" w:hAnsi="Calibri" w:cs="Calibri"/>
          <w:sz w:val="24"/>
        </w:rPr>
        <w:t xml:space="preserve">rámci lokality musí </w:t>
      </w:r>
      <w:r>
        <w:rPr>
          <w:rFonts w:ascii="Calibri" w:hAnsi="Calibri" w:cs="Calibri"/>
          <w:sz w:val="24"/>
        </w:rPr>
        <w:t xml:space="preserve">časový odstup </w:t>
      </w:r>
      <w:r w:rsidRPr="00B64AD1">
        <w:rPr>
          <w:rFonts w:ascii="Calibri" w:hAnsi="Calibri" w:cs="Calibri"/>
          <w:sz w:val="24"/>
        </w:rPr>
        <w:t xml:space="preserve">nejméně </w:t>
      </w:r>
      <w:r>
        <w:rPr>
          <w:rFonts w:ascii="Calibri" w:hAnsi="Calibri" w:cs="Calibri"/>
          <w:sz w:val="24"/>
        </w:rPr>
        <w:t>10 dnů.</w:t>
      </w:r>
    </w:p>
    <w:p w:rsidR="00706EE9" w:rsidRPr="00873C90" w:rsidRDefault="00706EE9" w:rsidP="006963BD">
      <w:pPr>
        <w:jc w:val="both"/>
        <w:rPr>
          <w:rFonts w:ascii="Calibri" w:hAnsi="Calibri" w:cs="Calibri"/>
          <w:sz w:val="24"/>
        </w:rPr>
      </w:pPr>
      <w:r w:rsidRPr="00873C90">
        <w:rPr>
          <w:rFonts w:ascii="Calibri" w:hAnsi="Calibri" w:cs="Calibri"/>
          <w:sz w:val="24"/>
        </w:rPr>
        <w:t xml:space="preserve">1) jarní aspekt </w:t>
      </w:r>
      <w:r w:rsidRPr="00873C90">
        <w:rPr>
          <w:rFonts w:ascii="Calibri" w:hAnsi="Calibri" w:cs="Calibri"/>
          <w:sz w:val="24"/>
        </w:rPr>
        <w:tab/>
      </w:r>
      <w:r w:rsidRPr="00873C90">
        <w:rPr>
          <w:rFonts w:ascii="Calibri" w:hAnsi="Calibri" w:cs="Calibri"/>
          <w:sz w:val="24"/>
        </w:rPr>
        <w:tab/>
      </w:r>
      <w:r>
        <w:rPr>
          <w:rFonts w:ascii="Calibri" w:hAnsi="Calibri" w:cs="Calibri"/>
          <w:sz w:val="24"/>
        </w:rPr>
        <w:t xml:space="preserve">1. dekáda května </w:t>
      </w:r>
      <w:r w:rsidRPr="00873C90">
        <w:rPr>
          <w:rFonts w:ascii="Calibri" w:hAnsi="Calibri" w:cs="Calibri"/>
          <w:sz w:val="24"/>
        </w:rPr>
        <w:t>–</w:t>
      </w:r>
      <w:r>
        <w:rPr>
          <w:rFonts w:ascii="Calibri" w:hAnsi="Calibri" w:cs="Calibri"/>
          <w:sz w:val="24"/>
        </w:rPr>
        <w:t xml:space="preserve"> 2. dekáda května </w:t>
      </w:r>
    </w:p>
    <w:p w:rsidR="00706EE9" w:rsidRPr="00873C90" w:rsidRDefault="00706EE9" w:rsidP="006963BD">
      <w:pPr>
        <w:jc w:val="both"/>
        <w:rPr>
          <w:rFonts w:ascii="Calibri" w:hAnsi="Calibri" w:cs="Calibri"/>
          <w:sz w:val="24"/>
        </w:rPr>
      </w:pPr>
      <w:r w:rsidRPr="00873C90">
        <w:rPr>
          <w:rFonts w:ascii="Calibri" w:hAnsi="Calibri" w:cs="Calibri"/>
          <w:sz w:val="24"/>
        </w:rPr>
        <w:t>2) časně letní aspekt</w:t>
      </w:r>
      <w:r w:rsidRPr="00873C90">
        <w:rPr>
          <w:rFonts w:ascii="Calibri" w:hAnsi="Calibri" w:cs="Calibri"/>
          <w:sz w:val="24"/>
        </w:rPr>
        <w:tab/>
      </w:r>
      <w:r w:rsidRPr="00873C90">
        <w:rPr>
          <w:rFonts w:ascii="Calibri" w:hAnsi="Calibri" w:cs="Calibri"/>
          <w:sz w:val="24"/>
        </w:rPr>
        <w:tab/>
      </w:r>
      <w:r>
        <w:rPr>
          <w:rFonts w:ascii="Calibri" w:hAnsi="Calibri" w:cs="Calibri"/>
          <w:sz w:val="24"/>
        </w:rPr>
        <w:t xml:space="preserve">2. dekáda června – 3. </w:t>
      </w:r>
      <w:r w:rsidRPr="00873C90">
        <w:rPr>
          <w:rFonts w:ascii="Calibri" w:hAnsi="Calibri" w:cs="Calibri"/>
          <w:sz w:val="24"/>
        </w:rPr>
        <w:t>dekáda června</w:t>
      </w:r>
    </w:p>
    <w:p w:rsidR="00706EE9" w:rsidRPr="00873C90" w:rsidRDefault="00706EE9" w:rsidP="006963BD">
      <w:pPr>
        <w:jc w:val="both"/>
        <w:rPr>
          <w:rFonts w:ascii="Calibri" w:hAnsi="Calibri" w:cs="Calibri"/>
          <w:sz w:val="24"/>
        </w:rPr>
      </w:pPr>
      <w:r w:rsidRPr="00873C90">
        <w:rPr>
          <w:rFonts w:ascii="Calibri" w:hAnsi="Calibri" w:cs="Calibri"/>
          <w:sz w:val="24"/>
        </w:rPr>
        <w:t>3) vrcholné léto</w:t>
      </w:r>
      <w:r w:rsidRPr="00873C90">
        <w:rPr>
          <w:rFonts w:ascii="Calibri" w:hAnsi="Calibri" w:cs="Calibri"/>
          <w:sz w:val="24"/>
        </w:rPr>
        <w:tab/>
      </w:r>
      <w:r w:rsidRPr="00873C90">
        <w:rPr>
          <w:rFonts w:ascii="Calibri" w:hAnsi="Calibri" w:cs="Calibri"/>
          <w:sz w:val="24"/>
        </w:rPr>
        <w:tab/>
        <w:t>1. dekáda července</w:t>
      </w:r>
      <w:r>
        <w:rPr>
          <w:rFonts w:ascii="Calibri" w:hAnsi="Calibri" w:cs="Calibri"/>
          <w:sz w:val="24"/>
        </w:rPr>
        <w:t xml:space="preserve"> – 2. dekáda července</w:t>
      </w:r>
    </w:p>
    <w:p w:rsidR="00706EE9" w:rsidRPr="00873C90" w:rsidRDefault="00706EE9" w:rsidP="006963BD">
      <w:pPr>
        <w:jc w:val="both"/>
        <w:rPr>
          <w:rFonts w:ascii="Calibri" w:hAnsi="Calibri" w:cs="Calibri"/>
          <w:sz w:val="24"/>
        </w:rPr>
      </w:pPr>
      <w:r w:rsidRPr="00873C90">
        <w:rPr>
          <w:rFonts w:ascii="Calibri" w:hAnsi="Calibri" w:cs="Calibri"/>
          <w:sz w:val="24"/>
        </w:rPr>
        <w:t>4) pozdní léto</w:t>
      </w:r>
      <w:r w:rsidRPr="00873C90">
        <w:rPr>
          <w:rFonts w:ascii="Calibri" w:hAnsi="Calibri" w:cs="Calibri"/>
          <w:sz w:val="24"/>
        </w:rPr>
        <w:tab/>
      </w:r>
      <w:r w:rsidRPr="00873C90">
        <w:rPr>
          <w:rFonts w:ascii="Calibri" w:hAnsi="Calibri" w:cs="Calibri"/>
          <w:sz w:val="24"/>
        </w:rPr>
        <w:tab/>
      </w:r>
      <w:r w:rsidRPr="00873C90">
        <w:rPr>
          <w:rFonts w:ascii="Calibri" w:hAnsi="Calibri" w:cs="Calibri"/>
          <w:sz w:val="24"/>
        </w:rPr>
        <w:tab/>
      </w:r>
      <w:r>
        <w:rPr>
          <w:rFonts w:ascii="Calibri" w:hAnsi="Calibri" w:cs="Calibri"/>
          <w:sz w:val="24"/>
        </w:rPr>
        <w:t>1</w:t>
      </w:r>
      <w:r w:rsidRPr="00873C90">
        <w:rPr>
          <w:rFonts w:ascii="Calibri" w:hAnsi="Calibri" w:cs="Calibri"/>
          <w:sz w:val="24"/>
        </w:rPr>
        <w:t xml:space="preserve">. dekáda </w:t>
      </w:r>
      <w:r>
        <w:rPr>
          <w:rFonts w:ascii="Calibri" w:hAnsi="Calibri" w:cs="Calibri"/>
          <w:sz w:val="24"/>
        </w:rPr>
        <w:t>srpna</w:t>
      </w:r>
      <w:r w:rsidRPr="00873C90">
        <w:rPr>
          <w:rFonts w:ascii="Calibri" w:hAnsi="Calibri" w:cs="Calibri"/>
          <w:sz w:val="24"/>
        </w:rPr>
        <w:t xml:space="preserve"> – </w:t>
      </w:r>
      <w:r>
        <w:rPr>
          <w:rFonts w:ascii="Calibri" w:hAnsi="Calibri" w:cs="Calibri"/>
          <w:sz w:val="24"/>
        </w:rPr>
        <w:t>2. dekáda</w:t>
      </w:r>
      <w:r w:rsidRPr="00873C90">
        <w:rPr>
          <w:rFonts w:ascii="Calibri" w:hAnsi="Calibri" w:cs="Calibri"/>
          <w:sz w:val="24"/>
        </w:rPr>
        <w:t xml:space="preserve"> srpna</w:t>
      </w:r>
    </w:p>
    <w:p w:rsidR="00706EE9" w:rsidRPr="00873C90" w:rsidRDefault="00706EE9" w:rsidP="006963BD">
      <w:pPr>
        <w:jc w:val="both"/>
        <w:rPr>
          <w:rFonts w:ascii="Calibri" w:hAnsi="Calibri" w:cs="Calibri"/>
          <w:b/>
          <w:sz w:val="24"/>
        </w:rPr>
      </w:pPr>
    </w:p>
    <w:p w:rsidR="00706EE9" w:rsidRPr="00873C90" w:rsidRDefault="00706EE9" w:rsidP="00872841">
      <w:pPr>
        <w:spacing w:line="360" w:lineRule="auto"/>
        <w:jc w:val="both"/>
        <w:rPr>
          <w:rFonts w:ascii="Calibri" w:hAnsi="Calibri" w:cs="Calibri"/>
        </w:rPr>
      </w:pPr>
      <w:r w:rsidRPr="00873C90">
        <w:rPr>
          <w:rFonts w:ascii="Calibri" w:hAnsi="Calibri" w:cs="Calibri"/>
          <w:b/>
        </w:rPr>
        <w:t>Termíny návštěv kvadrátu</w:t>
      </w:r>
      <w:r>
        <w:rPr>
          <w:rFonts w:ascii="Calibri" w:hAnsi="Calibri" w:cs="Calibri"/>
          <w:b/>
        </w:rPr>
        <w:t xml:space="preserve"> v </w:t>
      </w:r>
      <w:r w:rsidRPr="00526445">
        <w:rPr>
          <w:rFonts w:ascii="Calibri" w:hAnsi="Calibri" w:cs="Calibri"/>
          <w:b/>
        </w:rPr>
        <w:t xml:space="preserve">horách </w:t>
      </w:r>
      <w:r w:rsidRPr="00B64AD1">
        <w:rPr>
          <w:rFonts w:ascii="Calibri" w:hAnsi="Calibri" w:cs="Calibri"/>
        </w:rPr>
        <w:t>(střední nadmořská výška čtverce převyšuje 900 m/m)</w:t>
      </w:r>
      <w:r w:rsidRPr="00526445">
        <w:rPr>
          <w:rFonts w:ascii="Calibri" w:hAnsi="Calibri" w:cs="Calibri"/>
          <w:b/>
        </w:rPr>
        <w:t>:</w:t>
      </w:r>
      <w:r w:rsidRPr="00873C90">
        <w:rPr>
          <w:rFonts w:ascii="Calibri" w:hAnsi="Calibri" w:cs="Calibri"/>
          <w:sz w:val="24"/>
        </w:rPr>
        <w:t xml:space="preserve"> </w:t>
      </w:r>
    </w:p>
    <w:p w:rsidR="00706EE9" w:rsidRPr="00873C90" w:rsidRDefault="00706EE9" w:rsidP="00872841">
      <w:pPr>
        <w:jc w:val="both"/>
        <w:rPr>
          <w:rFonts w:ascii="Calibri" w:hAnsi="Calibri" w:cs="Calibri"/>
          <w:sz w:val="24"/>
        </w:rPr>
      </w:pPr>
      <w:r w:rsidRPr="00873C90">
        <w:rPr>
          <w:rFonts w:ascii="Calibri" w:hAnsi="Calibri" w:cs="Calibri"/>
          <w:sz w:val="24"/>
        </w:rPr>
        <w:t xml:space="preserve">1) jarní aspekt </w:t>
      </w:r>
      <w:r w:rsidRPr="00873C90">
        <w:rPr>
          <w:rFonts w:ascii="Calibri" w:hAnsi="Calibri" w:cs="Calibri"/>
          <w:sz w:val="24"/>
        </w:rPr>
        <w:tab/>
      </w:r>
      <w:r w:rsidRPr="00873C90">
        <w:rPr>
          <w:rFonts w:ascii="Calibri" w:hAnsi="Calibri" w:cs="Calibri"/>
          <w:sz w:val="24"/>
        </w:rPr>
        <w:tab/>
      </w:r>
      <w:r>
        <w:rPr>
          <w:rFonts w:ascii="Calibri" w:hAnsi="Calibri" w:cs="Calibri"/>
          <w:sz w:val="24"/>
        </w:rPr>
        <w:t>3. dekáda května – 1. dekáda června</w:t>
      </w:r>
    </w:p>
    <w:p w:rsidR="00706EE9" w:rsidRPr="00873C90" w:rsidRDefault="00706EE9" w:rsidP="00872841">
      <w:pPr>
        <w:jc w:val="both"/>
        <w:rPr>
          <w:rFonts w:ascii="Calibri" w:hAnsi="Calibri" w:cs="Calibri"/>
          <w:sz w:val="24"/>
        </w:rPr>
      </w:pPr>
      <w:r w:rsidRPr="00873C90">
        <w:rPr>
          <w:rFonts w:ascii="Calibri" w:hAnsi="Calibri" w:cs="Calibri"/>
          <w:sz w:val="24"/>
        </w:rPr>
        <w:t>2) časně letní aspekt</w:t>
      </w:r>
      <w:r w:rsidRPr="00873C90">
        <w:rPr>
          <w:rFonts w:ascii="Calibri" w:hAnsi="Calibri" w:cs="Calibri"/>
          <w:sz w:val="24"/>
        </w:rPr>
        <w:tab/>
      </w:r>
      <w:r w:rsidRPr="00873C90">
        <w:rPr>
          <w:rFonts w:ascii="Calibri" w:hAnsi="Calibri" w:cs="Calibri"/>
          <w:sz w:val="24"/>
        </w:rPr>
        <w:tab/>
      </w:r>
      <w:r>
        <w:rPr>
          <w:rFonts w:ascii="Calibri" w:hAnsi="Calibri" w:cs="Calibri"/>
          <w:sz w:val="24"/>
        </w:rPr>
        <w:t>3. dekáda června</w:t>
      </w:r>
      <w:r w:rsidRPr="00873C90">
        <w:rPr>
          <w:rFonts w:ascii="Calibri" w:hAnsi="Calibri" w:cs="Calibri"/>
          <w:sz w:val="24"/>
        </w:rPr>
        <w:t xml:space="preserve">   –   1. dekáda červ</w:t>
      </w:r>
      <w:r>
        <w:rPr>
          <w:rFonts w:ascii="Calibri" w:hAnsi="Calibri" w:cs="Calibri"/>
          <w:sz w:val="24"/>
        </w:rPr>
        <w:t>ence</w:t>
      </w:r>
    </w:p>
    <w:p w:rsidR="00706EE9" w:rsidRPr="00873C90" w:rsidRDefault="00706EE9" w:rsidP="00872841">
      <w:pPr>
        <w:jc w:val="both"/>
        <w:rPr>
          <w:rFonts w:ascii="Calibri" w:hAnsi="Calibri" w:cs="Calibri"/>
          <w:sz w:val="24"/>
        </w:rPr>
      </w:pPr>
      <w:r w:rsidRPr="00873C90">
        <w:rPr>
          <w:rFonts w:ascii="Calibri" w:hAnsi="Calibri" w:cs="Calibri"/>
          <w:sz w:val="24"/>
        </w:rPr>
        <w:t>3) vrcholné léto</w:t>
      </w:r>
      <w:r w:rsidRPr="00873C90">
        <w:rPr>
          <w:rFonts w:ascii="Calibri" w:hAnsi="Calibri" w:cs="Calibri"/>
          <w:sz w:val="24"/>
        </w:rPr>
        <w:tab/>
      </w:r>
      <w:r w:rsidRPr="00873C90">
        <w:rPr>
          <w:rFonts w:ascii="Calibri" w:hAnsi="Calibri" w:cs="Calibri"/>
          <w:sz w:val="24"/>
        </w:rPr>
        <w:tab/>
      </w:r>
      <w:r>
        <w:rPr>
          <w:rFonts w:ascii="Calibri" w:hAnsi="Calibri" w:cs="Calibri"/>
          <w:sz w:val="24"/>
        </w:rPr>
        <w:t>2. polovina</w:t>
      </w:r>
      <w:r w:rsidRPr="00873C90">
        <w:rPr>
          <w:rFonts w:ascii="Calibri" w:hAnsi="Calibri" w:cs="Calibri"/>
          <w:sz w:val="24"/>
        </w:rPr>
        <w:t xml:space="preserve"> července – </w:t>
      </w:r>
      <w:r>
        <w:rPr>
          <w:rFonts w:ascii="Calibri" w:hAnsi="Calibri" w:cs="Calibri"/>
          <w:sz w:val="24"/>
        </w:rPr>
        <w:t xml:space="preserve">začátek </w:t>
      </w:r>
      <w:r w:rsidRPr="00873C90">
        <w:rPr>
          <w:rFonts w:ascii="Calibri" w:hAnsi="Calibri" w:cs="Calibri"/>
          <w:sz w:val="24"/>
        </w:rPr>
        <w:t>srpna</w:t>
      </w:r>
    </w:p>
    <w:p w:rsidR="00706EE9" w:rsidRPr="00873C90" w:rsidRDefault="00706EE9" w:rsidP="006963BD">
      <w:pPr>
        <w:jc w:val="both"/>
        <w:rPr>
          <w:rFonts w:ascii="Calibri" w:hAnsi="Calibri" w:cs="Calibri"/>
          <w:sz w:val="24"/>
        </w:rPr>
      </w:pPr>
    </w:p>
    <w:p w:rsidR="00706EE9" w:rsidRPr="00873C90" w:rsidRDefault="00706EE9" w:rsidP="006963BD">
      <w:pPr>
        <w:tabs>
          <w:tab w:val="left" w:pos="9072"/>
        </w:tabs>
        <w:ind w:right="518"/>
        <w:jc w:val="both"/>
        <w:rPr>
          <w:rFonts w:ascii="Calibri" w:hAnsi="Calibri" w:cs="Calibri"/>
          <w:b/>
          <w:sz w:val="28"/>
          <w:szCs w:val="28"/>
        </w:rPr>
      </w:pPr>
    </w:p>
    <w:p w:rsidR="00706EE9" w:rsidRPr="00873C90" w:rsidRDefault="00706EE9" w:rsidP="006963BD">
      <w:pPr>
        <w:tabs>
          <w:tab w:val="left" w:pos="9072"/>
        </w:tabs>
        <w:ind w:right="518"/>
        <w:jc w:val="both"/>
        <w:rPr>
          <w:rFonts w:ascii="Calibri" w:hAnsi="Calibri" w:cs="Calibri"/>
          <w:b/>
          <w:sz w:val="28"/>
          <w:szCs w:val="28"/>
        </w:rPr>
      </w:pPr>
      <w:r w:rsidRPr="00873C90">
        <w:rPr>
          <w:rFonts w:ascii="Calibri" w:hAnsi="Calibri" w:cs="Calibri"/>
          <w:b/>
          <w:sz w:val="28"/>
          <w:szCs w:val="28"/>
        </w:rPr>
        <w:t xml:space="preserve">Postup provádění průzkumu v závislosti na ploše </w:t>
      </w:r>
      <w:r>
        <w:rPr>
          <w:rFonts w:ascii="Calibri" w:hAnsi="Calibri" w:cs="Calibri"/>
          <w:b/>
          <w:sz w:val="28"/>
          <w:szCs w:val="28"/>
        </w:rPr>
        <w:t xml:space="preserve">dílčích </w:t>
      </w:r>
      <w:r w:rsidRPr="00873C90">
        <w:rPr>
          <w:rFonts w:ascii="Calibri" w:hAnsi="Calibri" w:cs="Calibri"/>
          <w:b/>
          <w:sz w:val="28"/>
          <w:szCs w:val="28"/>
        </w:rPr>
        <w:t>lokalit</w:t>
      </w:r>
      <w:r>
        <w:rPr>
          <w:rFonts w:ascii="Calibri" w:hAnsi="Calibri" w:cs="Calibri"/>
          <w:b/>
          <w:sz w:val="28"/>
          <w:szCs w:val="28"/>
        </w:rPr>
        <w:t xml:space="preserve"> v rámci kvadrátu</w:t>
      </w:r>
      <w:r w:rsidRPr="00873C90">
        <w:rPr>
          <w:rFonts w:ascii="Calibri" w:hAnsi="Calibri" w:cs="Calibri"/>
          <w:b/>
          <w:sz w:val="28"/>
          <w:szCs w:val="28"/>
        </w:rPr>
        <w:t>:</w:t>
      </w:r>
    </w:p>
    <w:p w:rsidR="00706EE9" w:rsidRPr="00873C90" w:rsidRDefault="00706EE9" w:rsidP="006963BD">
      <w:pPr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 xml:space="preserve">do 1 ha procházeného území čtverce – </w:t>
      </w:r>
      <w:r>
        <w:rPr>
          <w:rFonts w:ascii="Calibri" w:hAnsi="Calibri" w:cs="Calibri"/>
          <w:sz w:val="24"/>
          <w:szCs w:val="24"/>
        </w:rPr>
        <w:t>30</w:t>
      </w:r>
      <w:r w:rsidRPr="00873C90">
        <w:rPr>
          <w:rFonts w:ascii="Calibri" w:hAnsi="Calibri" w:cs="Calibri"/>
          <w:sz w:val="24"/>
          <w:szCs w:val="24"/>
        </w:rPr>
        <w:t xml:space="preserve"> osobominut (= </w:t>
      </w:r>
      <w:r>
        <w:rPr>
          <w:rFonts w:ascii="Calibri" w:hAnsi="Calibri" w:cs="Calibri"/>
          <w:sz w:val="24"/>
          <w:szCs w:val="24"/>
        </w:rPr>
        <w:t xml:space="preserve">30 </w:t>
      </w:r>
      <w:r w:rsidRPr="00873C90">
        <w:rPr>
          <w:rFonts w:ascii="Calibri" w:hAnsi="Calibri" w:cs="Calibri"/>
          <w:sz w:val="24"/>
          <w:szCs w:val="24"/>
        </w:rPr>
        <w:t>minut na jednu osobu)</w:t>
      </w:r>
    </w:p>
    <w:p w:rsidR="00706EE9" w:rsidRPr="00873C90" w:rsidRDefault="00706EE9" w:rsidP="006963BD">
      <w:pPr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 xml:space="preserve">do 5 ha procházeného území čtverce – </w:t>
      </w:r>
      <w:r>
        <w:rPr>
          <w:rFonts w:ascii="Calibri" w:hAnsi="Calibri" w:cs="Calibri"/>
          <w:sz w:val="24"/>
          <w:szCs w:val="24"/>
        </w:rPr>
        <w:t>45</w:t>
      </w:r>
      <w:r w:rsidRPr="00873C90">
        <w:rPr>
          <w:rFonts w:ascii="Calibri" w:hAnsi="Calibri" w:cs="Calibri"/>
          <w:sz w:val="24"/>
          <w:szCs w:val="24"/>
        </w:rPr>
        <w:t xml:space="preserve"> osobominut</w:t>
      </w:r>
    </w:p>
    <w:p w:rsidR="00706EE9" w:rsidRPr="00873C90" w:rsidRDefault="00706EE9" w:rsidP="006963BD">
      <w:pPr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 xml:space="preserve">do 10 ha procházeného území čtverce – </w:t>
      </w:r>
      <w:r>
        <w:rPr>
          <w:rFonts w:ascii="Calibri" w:hAnsi="Calibri" w:cs="Calibri"/>
          <w:sz w:val="24"/>
          <w:szCs w:val="24"/>
        </w:rPr>
        <w:t>1</w:t>
      </w:r>
      <w:r w:rsidRPr="00873C90">
        <w:rPr>
          <w:rFonts w:ascii="Calibri" w:hAnsi="Calibri" w:cs="Calibri"/>
          <w:sz w:val="24"/>
          <w:szCs w:val="24"/>
        </w:rPr>
        <w:t xml:space="preserve"> osobohodin</w:t>
      </w:r>
      <w:r>
        <w:rPr>
          <w:rFonts w:ascii="Calibri" w:hAnsi="Calibri" w:cs="Calibri"/>
          <w:sz w:val="24"/>
          <w:szCs w:val="24"/>
        </w:rPr>
        <w:t>a</w:t>
      </w:r>
    </w:p>
    <w:p w:rsidR="00706EE9" w:rsidRPr="00873C90" w:rsidRDefault="00706EE9" w:rsidP="006963BD">
      <w:pPr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 xml:space="preserve">do 100 ha procházeného území čtverce – </w:t>
      </w:r>
      <w:r>
        <w:rPr>
          <w:rFonts w:ascii="Calibri" w:hAnsi="Calibri" w:cs="Calibri"/>
          <w:sz w:val="24"/>
          <w:szCs w:val="24"/>
        </w:rPr>
        <w:t>2</w:t>
      </w:r>
      <w:r w:rsidRPr="00873C90">
        <w:rPr>
          <w:rFonts w:ascii="Calibri" w:hAnsi="Calibri" w:cs="Calibri"/>
          <w:sz w:val="24"/>
          <w:szCs w:val="24"/>
        </w:rPr>
        <w:t xml:space="preserve"> osobohodiny</w:t>
      </w:r>
    </w:p>
    <w:p w:rsidR="00706EE9" w:rsidRPr="00873C90" w:rsidRDefault="00706EE9" w:rsidP="006963BD">
      <w:pPr>
        <w:jc w:val="both"/>
        <w:rPr>
          <w:rFonts w:ascii="Calibri" w:hAnsi="Calibri" w:cs="Calibri"/>
          <w:b/>
          <w:sz w:val="24"/>
        </w:rPr>
      </w:pPr>
    </w:p>
    <w:p w:rsidR="00706EE9" w:rsidRPr="00873C90" w:rsidRDefault="00706EE9" w:rsidP="006963BD">
      <w:pPr>
        <w:tabs>
          <w:tab w:val="left" w:pos="9072"/>
        </w:tabs>
        <w:ind w:right="518"/>
        <w:jc w:val="both"/>
        <w:rPr>
          <w:rFonts w:ascii="Calibri" w:hAnsi="Calibri" w:cs="Calibri"/>
          <w:b/>
          <w:sz w:val="28"/>
          <w:szCs w:val="28"/>
        </w:rPr>
      </w:pPr>
    </w:p>
    <w:p w:rsidR="00706EE9" w:rsidRPr="00873C90" w:rsidRDefault="00706EE9" w:rsidP="006963BD">
      <w:pPr>
        <w:tabs>
          <w:tab w:val="left" w:pos="9072"/>
        </w:tabs>
        <w:ind w:right="518"/>
        <w:jc w:val="both"/>
        <w:rPr>
          <w:rFonts w:ascii="Calibri" w:hAnsi="Calibri" w:cs="Calibri"/>
          <w:b/>
          <w:sz w:val="28"/>
          <w:szCs w:val="28"/>
        </w:rPr>
      </w:pPr>
      <w:r w:rsidRPr="00873C90">
        <w:rPr>
          <w:rFonts w:ascii="Calibri" w:hAnsi="Calibri" w:cs="Calibri"/>
          <w:b/>
          <w:sz w:val="28"/>
          <w:szCs w:val="28"/>
        </w:rPr>
        <w:t>Metody provádění průzkumů:</w:t>
      </w:r>
    </w:p>
    <w:p w:rsidR="00706EE9" w:rsidRDefault="00706EE9" w:rsidP="006963BD">
      <w:pPr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>Inventarizace denních motýlů ve vybraných kvadrátech bude provedena opakovaným sledováním vybraných</w:t>
      </w:r>
      <w:r w:rsidRPr="00873C90">
        <w:rPr>
          <w:rFonts w:ascii="Calibri" w:hAnsi="Calibri" w:cs="Calibri"/>
        </w:rPr>
        <w:t xml:space="preserve"> </w:t>
      </w:r>
      <w:r w:rsidRPr="00873C90">
        <w:rPr>
          <w:rFonts w:ascii="Calibri" w:hAnsi="Calibri" w:cs="Calibri"/>
          <w:sz w:val="24"/>
          <w:szCs w:val="24"/>
        </w:rPr>
        <w:t>kvadrátů metodou pozorování za jednotku času („sightings per unit effort“), která je kompromisem mezi pravidelným sledováním na fixních transektech a prostými „sběratelskými“ návštěvami. Umožňuje totiž získat údaje o druhové bohatosti i rámcové údaje o početnosti, které budou využitelné pro vzájemné porovnání lokalit, a dále pro srovnání časových změn (dlouhodobý monitoring), bude-li projekt v budoucnu opakován.</w:t>
      </w:r>
    </w:p>
    <w:p w:rsidR="00B64AD1" w:rsidRDefault="00B64AD1" w:rsidP="006963BD">
      <w:pPr>
        <w:jc w:val="both"/>
        <w:rPr>
          <w:rFonts w:ascii="Calibri" w:hAnsi="Calibri" w:cs="Calibri"/>
          <w:sz w:val="24"/>
          <w:szCs w:val="24"/>
        </w:rPr>
      </w:pPr>
    </w:p>
    <w:p w:rsidR="00B64AD1" w:rsidRPr="00873C90" w:rsidRDefault="00B64AD1" w:rsidP="006963BD">
      <w:pPr>
        <w:jc w:val="both"/>
        <w:rPr>
          <w:rFonts w:ascii="Calibri" w:hAnsi="Calibri" w:cs="Calibri"/>
          <w:sz w:val="24"/>
          <w:szCs w:val="24"/>
        </w:rPr>
      </w:pPr>
    </w:p>
    <w:p w:rsidR="00706EE9" w:rsidRPr="00873C90" w:rsidRDefault="00706EE9" w:rsidP="006963BD">
      <w:pPr>
        <w:pStyle w:val="Textpoznpodarou"/>
        <w:jc w:val="both"/>
        <w:rPr>
          <w:rFonts w:ascii="Calibri" w:hAnsi="Calibri" w:cs="Calibri"/>
        </w:rPr>
      </w:pPr>
    </w:p>
    <w:p w:rsidR="00706EE9" w:rsidRPr="00873C90" w:rsidRDefault="00706EE9" w:rsidP="006963BD">
      <w:pPr>
        <w:jc w:val="both"/>
        <w:rPr>
          <w:rFonts w:ascii="Calibri" w:hAnsi="Calibri" w:cs="Calibri"/>
          <w:sz w:val="24"/>
        </w:rPr>
      </w:pPr>
      <w:r w:rsidRPr="00873C90">
        <w:rPr>
          <w:rFonts w:ascii="Calibri" w:hAnsi="Calibri" w:cs="Calibri"/>
          <w:b/>
          <w:sz w:val="24"/>
        </w:rPr>
        <w:lastRenderedPageBreak/>
        <w:t>Postup v terénu</w:t>
      </w:r>
      <w:r w:rsidRPr="00873C90">
        <w:rPr>
          <w:rFonts w:ascii="Calibri" w:hAnsi="Calibri" w:cs="Calibri"/>
          <w:sz w:val="24"/>
        </w:rPr>
        <w:t xml:space="preserve"> </w:t>
      </w:r>
    </w:p>
    <w:p w:rsidR="00706EE9" w:rsidRPr="00873C90" w:rsidRDefault="00706EE9" w:rsidP="006963BD">
      <w:pPr>
        <w:jc w:val="both"/>
        <w:rPr>
          <w:rFonts w:ascii="Calibri" w:hAnsi="Calibri" w:cs="Calibri"/>
          <w:sz w:val="24"/>
          <w:szCs w:val="24"/>
        </w:rPr>
      </w:pPr>
      <w:r w:rsidRPr="00873C90">
        <w:rPr>
          <w:rFonts w:ascii="Calibri" w:hAnsi="Calibri" w:cs="Calibri"/>
          <w:sz w:val="24"/>
          <w:szCs w:val="24"/>
        </w:rPr>
        <w:t xml:space="preserve">Dospělci motýlů budou sledováni zrakem, případně odchytáváni do síťky a po identifikaci vypouštěni. Pouze u vybraných determinačně náročných druhů </w:t>
      </w:r>
      <w:r>
        <w:rPr>
          <w:rFonts w:ascii="Calibri" w:hAnsi="Calibri" w:cs="Calibri"/>
          <w:sz w:val="24"/>
          <w:szCs w:val="24"/>
        </w:rPr>
        <w:t xml:space="preserve">(viz níže </w:t>
      </w:r>
      <w:r w:rsidRPr="00873C90">
        <w:rPr>
          <w:rFonts w:ascii="Calibri" w:hAnsi="Calibri" w:cs="Calibri"/>
          <w:sz w:val="24"/>
          <w:szCs w:val="24"/>
        </w:rPr>
        <w:t xml:space="preserve">budou </w:t>
      </w:r>
      <w:r>
        <w:rPr>
          <w:rFonts w:ascii="Calibri" w:hAnsi="Calibri" w:cs="Calibri"/>
          <w:sz w:val="24"/>
          <w:szCs w:val="24"/>
        </w:rPr>
        <w:t xml:space="preserve">povinně </w:t>
      </w:r>
      <w:r w:rsidRPr="00873C90">
        <w:rPr>
          <w:rFonts w:ascii="Calibri" w:hAnsi="Calibri" w:cs="Calibri"/>
          <w:sz w:val="24"/>
          <w:szCs w:val="24"/>
        </w:rPr>
        <w:t xml:space="preserve">odebírány menší série (do pěti jedinců) per čtverec pro pozdější determinaci v laboratoři (preparace genitálií). </w:t>
      </w:r>
      <w:r>
        <w:rPr>
          <w:rFonts w:ascii="Calibri" w:hAnsi="Calibri"/>
          <w:sz w:val="24"/>
        </w:rPr>
        <w:t>Ochranářsky a faunisticky významné nálezy motýlů  je vhodné také doložit fotografiemi z terénu (např. imága v síťce apod.).</w:t>
      </w:r>
    </w:p>
    <w:p w:rsidR="00706EE9" w:rsidRPr="00873C90" w:rsidRDefault="00706EE9" w:rsidP="006963BD">
      <w:pPr>
        <w:jc w:val="both"/>
        <w:rPr>
          <w:rFonts w:ascii="Calibri" w:hAnsi="Calibri" w:cs="Calibri"/>
          <w:sz w:val="24"/>
          <w:szCs w:val="24"/>
        </w:rPr>
      </w:pPr>
    </w:p>
    <w:p w:rsidR="00706EE9" w:rsidRPr="00410D31" w:rsidRDefault="00706EE9" w:rsidP="006963BD">
      <w:pPr>
        <w:jc w:val="both"/>
        <w:rPr>
          <w:rFonts w:ascii="Calibri" w:hAnsi="Calibri"/>
          <w:sz w:val="24"/>
        </w:rPr>
      </w:pPr>
      <w:r w:rsidRPr="00873C90">
        <w:rPr>
          <w:rFonts w:ascii="Calibri" w:hAnsi="Calibri" w:cs="Calibri"/>
          <w:sz w:val="24"/>
          <w:szCs w:val="24"/>
        </w:rPr>
        <w:t>Při každé návštěvě pracovník prochází celé území, respektive především jeho nelesní segmenty, a to po trase, která obsáhne všechny hlavní typy stanovišť (např. na úrovni křoviny – step – intravilán – kamenolom - kvetoucí pícninové pole apod., nikoli na úrovni rostlinných společenstev!). V zapojených lesích mapovatel monitoruje především při lemech lesních cest, na pasekách a lesních okrajích. Trasu lze adaptivně měnit podle roční/denní doby, a tím maximalizovat počet zjištěných druhů (návštěvy ploch, na kterých je dostatek nektarujících rostlin pouze v části sezóny, kontroly keřů a okrajů lesa v poledne, kdy se sem motýli ukrývají (ostruháčci, okáči apod.).</w:t>
      </w:r>
      <w:r>
        <w:rPr>
          <w:rFonts w:ascii="Calibri" w:hAnsi="Calibri" w:cs="Calibri"/>
          <w:sz w:val="24"/>
          <w:szCs w:val="24"/>
        </w:rPr>
        <w:t xml:space="preserve">  </w:t>
      </w:r>
      <w:r w:rsidRPr="00EA2DE9">
        <w:rPr>
          <w:rFonts w:ascii="Calibri" w:hAnsi="Calibri"/>
          <w:sz w:val="24"/>
        </w:rPr>
        <w:t xml:space="preserve">Výskyt a rozlišení modrásků </w:t>
      </w:r>
      <w:r w:rsidRPr="00EA2DE9">
        <w:rPr>
          <w:rFonts w:ascii="Calibri" w:hAnsi="Calibri"/>
          <w:i/>
          <w:sz w:val="24"/>
        </w:rPr>
        <w:t>Phengaris alcon alcon</w:t>
      </w:r>
      <w:r w:rsidRPr="00EA2DE9">
        <w:rPr>
          <w:rFonts w:ascii="Calibri" w:hAnsi="Calibri"/>
          <w:sz w:val="24"/>
        </w:rPr>
        <w:t xml:space="preserve"> a </w:t>
      </w:r>
      <w:r w:rsidRPr="00EA2DE9">
        <w:rPr>
          <w:rFonts w:ascii="Calibri" w:hAnsi="Calibri"/>
          <w:i/>
          <w:sz w:val="24"/>
        </w:rPr>
        <w:t>P. alcon-rebeli</w:t>
      </w:r>
      <w:r w:rsidRPr="00EA2DE9">
        <w:rPr>
          <w:rFonts w:ascii="Calibri" w:hAnsi="Calibri"/>
          <w:sz w:val="24"/>
        </w:rPr>
        <w:t xml:space="preserve"> lze nejlépe prověřit nálezem typických vajíček na hostitelských rostlinách – hořc</w:t>
      </w:r>
      <w:r>
        <w:rPr>
          <w:rFonts w:ascii="Calibri" w:hAnsi="Calibri"/>
          <w:sz w:val="24"/>
        </w:rPr>
        <w:t>ů</w:t>
      </w:r>
      <w:r w:rsidRPr="00EA2DE9">
        <w:rPr>
          <w:rFonts w:ascii="Calibri" w:hAnsi="Calibri"/>
          <w:sz w:val="24"/>
        </w:rPr>
        <w:t xml:space="preserve"> </w:t>
      </w:r>
      <w:r w:rsidRPr="00EA2DE9">
        <w:rPr>
          <w:rFonts w:ascii="Calibri" w:hAnsi="Calibri"/>
          <w:i/>
          <w:sz w:val="24"/>
        </w:rPr>
        <w:t>Gentiana pneumonanthe</w:t>
      </w:r>
      <w:r w:rsidRPr="00EA2DE9">
        <w:rPr>
          <w:rFonts w:ascii="Calibri" w:hAnsi="Calibri"/>
          <w:sz w:val="24"/>
        </w:rPr>
        <w:t xml:space="preserve"> a </w:t>
      </w:r>
      <w:r w:rsidRPr="00EA2DE9">
        <w:rPr>
          <w:rFonts w:ascii="Calibri" w:hAnsi="Calibri"/>
          <w:i/>
          <w:sz w:val="24"/>
        </w:rPr>
        <w:t>G. cruciata</w:t>
      </w:r>
      <w:r w:rsidRPr="00EA2DE9">
        <w:rPr>
          <w:rFonts w:ascii="Calibri" w:hAnsi="Calibri"/>
          <w:sz w:val="24"/>
        </w:rPr>
        <w:t>.</w:t>
      </w:r>
    </w:p>
    <w:p w:rsidR="00706EE9" w:rsidRDefault="00706EE9" w:rsidP="006963BD">
      <w:pPr>
        <w:jc w:val="both"/>
        <w:rPr>
          <w:rFonts w:ascii="Calibri" w:hAnsi="Calibri" w:cs="Calibri"/>
          <w:sz w:val="24"/>
          <w:szCs w:val="24"/>
        </w:rPr>
      </w:pPr>
    </w:p>
    <w:p w:rsidR="00706EE9" w:rsidRPr="00410D31" w:rsidRDefault="00706EE9" w:rsidP="00410D31">
      <w:pPr>
        <w:jc w:val="both"/>
        <w:rPr>
          <w:rFonts w:ascii="Calibri" w:hAnsi="Calibri" w:cs="Calibri"/>
          <w:sz w:val="24"/>
          <w:szCs w:val="24"/>
        </w:rPr>
      </w:pPr>
      <w:r w:rsidRPr="00410D31">
        <w:rPr>
          <w:rFonts w:ascii="Calibri" w:hAnsi="Calibri" w:cs="Calibri"/>
          <w:sz w:val="24"/>
          <w:szCs w:val="24"/>
        </w:rPr>
        <w:t xml:space="preserve">Všechny druhy denních motýlů </w:t>
      </w:r>
      <w:r>
        <w:rPr>
          <w:rFonts w:ascii="Calibri" w:hAnsi="Calibri" w:cs="Calibri"/>
          <w:sz w:val="24"/>
          <w:szCs w:val="24"/>
        </w:rPr>
        <w:t>budou</w:t>
      </w:r>
      <w:r w:rsidRPr="00410D31">
        <w:rPr>
          <w:rFonts w:ascii="Calibri" w:hAnsi="Calibri" w:cs="Calibri"/>
          <w:sz w:val="24"/>
          <w:szCs w:val="24"/>
        </w:rPr>
        <w:t xml:space="preserve"> ihned po prvním spatření zapisovány do pracovního protokolu, </w:t>
      </w:r>
      <w:r w:rsidRPr="00874606">
        <w:rPr>
          <w:rFonts w:ascii="Calibri" w:hAnsi="Calibri" w:cs="Calibri"/>
          <w:b/>
          <w:sz w:val="24"/>
          <w:szCs w:val="24"/>
        </w:rPr>
        <w:t xml:space="preserve">po ukončení pobytu v území budou pak u každého druhu zaznamenány  počty v absolutních číslech (ne </w:t>
      </w:r>
      <w:r>
        <w:rPr>
          <w:rFonts w:ascii="Calibri" w:hAnsi="Calibri" w:cs="Calibri"/>
          <w:b/>
          <w:sz w:val="24"/>
          <w:szCs w:val="24"/>
        </w:rPr>
        <w:t xml:space="preserve">na </w:t>
      </w:r>
      <w:r w:rsidRPr="00874606">
        <w:rPr>
          <w:rFonts w:ascii="Calibri" w:hAnsi="Calibri" w:cs="Calibri"/>
          <w:b/>
          <w:sz w:val="24"/>
          <w:szCs w:val="24"/>
        </w:rPr>
        <w:t>škále)  pozorovaných jedinců.</w:t>
      </w:r>
      <w:r w:rsidRPr="00410D31">
        <w:rPr>
          <w:rFonts w:ascii="Calibri" w:hAnsi="Calibri" w:cs="Calibri"/>
          <w:sz w:val="24"/>
          <w:szCs w:val="24"/>
        </w:rPr>
        <w:t xml:space="preserve"> </w:t>
      </w:r>
    </w:p>
    <w:p w:rsidR="00706EE9" w:rsidRPr="00410D31" w:rsidRDefault="00706EE9" w:rsidP="00410D31">
      <w:pPr>
        <w:jc w:val="both"/>
        <w:rPr>
          <w:rFonts w:ascii="Calibri" w:hAnsi="Calibri" w:cs="Calibri"/>
          <w:sz w:val="24"/>
          <w:szCs w:val="24"/>
        </w:rPr>
      </w:pPr>
      <w:r w:rsidRPr="00874606">
        <w:rPr>
          <w:rFonts w:ascii="Calibri" w:hAnsi="Calibri" w:cs="Calibri"/>
          <w:b/>
          <w:sz w:val="24"/>
          <w:szCs w:val="24"/>
        </w:rPr>
        <w:t>Odhad početnosti bude pro každou návštěvu  zapisován s následující přesností</w:t>
      </w:r>
      <w:r w:rsidRPr="00410D31">
        <w:rPr>
          <w:rFonts w:ascii="Calibri" w:hAnsi="Calibri" w:cs="Calibri"/>
          <w:sz w:val="24"/>
          <w:szCs w:val="24"/>
        </w:rPr>
        <w:t>:</w:t>
      </w:r>
    </w:p>
    <w:p w:rsidR="00706EE9" w:rsidRPr="00410D31" w:rsidRDefault="00706EE9" w:rsidP="00410D31">
      <w:pPr>
        <w:jc w:val="both"/>
        <w:rPr>
          <w:rFonts w:ascii="Calibri" w:hAnsi="Calibri" w:cs="Calibri"/>
          <w:sz w:val="24"/>
          <w:szCs w:val="24"/>
        </w:rPr>
      </w:pPr>
      <w:r w:rsidRPr="00410D31">
        <w:rPr>
          <w:rFonts w:ascii="Calibri" w:hAnsi="Calibri" w:cs="Calibri"/>
          <w:sz w:val="24"/>
          <w:szCs w:val="24"/>
        </w:rPr>
        <w:t>- do 20 jedinců s přesností na jedince</w:t>
      </w:r>
    </w:p>
    <w:p w:rsidR="00706EE9" w:rsidRPr="00410D31" w:rsidRDefault="00706EE9" w:rsidP="00410D31">
      <w:pPr>
        <w:jc w:val="both"/>
        <w:rPr>
          <w:rFonts w:ascii="Calibri" w:hAnsi="Calibri" w:cs="Calibri"/>
          <w:sz w:val="24"/>
          <w:szCs w:val="24"/>
        </w:rPr>
      </w:pPr>
      <w:r w:rsidRPr="00410D31">
        <w:rPr>
          <w:rFonts w:ascii="Calibri" w:hAnsi="Calibri" w:cs="Calibri"/>
          <w:sz w:val="24"/>
          <w:szCs w:val="24"/>
        </w:rPr>
        <w:t>- od 20 do 100 jedinců se zaokrouhlením na desítky</w:t>
      </w:r>
    </w:p>
    <w:p w:rsidR="00706EE9" w:rsidRPr="00410D31" w:rsidRDefault="00706EE9" w:rsidP="00410D31">
      <w:pPr>
        <w:jc w:val="both"/>
        <w:rPr>
          <w:rFonts w:ascii="Calibri" w:hAnsi="Calibri" w:cs="Calibri"/>
          <w:sz w:val="24"/>
          <w:szCs w:val="24"/>
        </w:rPr>
      </w:pPr>
      <w:r w:rsidRPr="00410D31">
        <w:rPr>
          <w:rFonts w:ascii="Calibri" w:hAnsi="Calibri" w:cs="Calibri"/>
          <w:sz w:val="24"/>
          <w:szCs w:val="24"/>
        </w:rPr>
        <w:t>- od 100 do 500 jedinců se zaokrouhlením po 50</w:t>
      </w:r>
    </w:p>
    <w:p w:rsidR="00706EE9" w:rsidRDefault="00706EE9" w:rsidP="00410D31">
      <w:pPr>
        <w:jc w:val="both"/>
        <w:rPr>
          <w:rFonts w:ascii="Calibri" w:hAnsi="Calibri" w:cs="Calibri"/>
          <w:sz w:val="24"/>
          <w:szCs w:val="24"/>
        </w:rPr>
      </w:pPr>
      <w:r w:rsidRPr="00410D31">
        <w:rPr>
          <w:rFonts w:ascii="Calibri" w:hAnsi="Calibri" w:cs="Calibri"/>
          <w:sz w:val="24"/>
          <w:szCs w:val="24"/>
        </w:rPr>
        <w:t>- nad 500 jedinců se zaokrouhlením na stovky</w:t>
      </w:r>
    </w:p>
    <w:p w:rsidR="00706EE9" w:rsidRDefault="00706EE9" w:rsidP="00410D31">
      <w:pPr>
        <w:jc w:val="both"/>
        <w:rPr>
          <w:rFonts w:ascii="Calibri" w:hAnsi="Calibri" w:cs="Calibri"/>
          <w:sz w:val="24"/>
          <w:szCs w:val="24"/>
        </w:rPr>
      </w:pPr>
    </w:p>
    <w:p w:rsidR="00706EE9" w:rsidRPr="004733A8" w:rsidRDefault="00706EE9" w:rsidP="00410D31">
      <w:pPr>
        <w:pStyle w:val="Nadpis4"/>
        <w:spacing w:line="240" w:lineRule="auto"/>
        <w:jc w:val="both"/>
        <w:rPr>
          <w:rFonts w:ascii="Calibri" w:hAnsi="Calibri"/>
        </w:rPr>
      </w:pPr>
      <w:r w:rsidRPr="004733A8">
        <w:rPr>
          <w:rFonts w:ascii="Calibri" w:hAnsi="Calibri"/>
        </w:rPr>
        <w:t>Identifikačně obtížné druhy</w:t>
      </w:r>
    </w:p>
    <w:p w:rsidR="00706EE9" w:rsidRDefault="00706EE9" w:rsidP="00410D31">
      <w:pPr>
        <w:pStyle w:val="Zkladntext2"/>
        <w:jc w:val="both"/>
        <w:rPr>
          <w:rFonts w:ascii="Calibri" w:hAnsi="Calibri"/>
        </w:rPr>
      </w:pPr>
      <w:r w:rsidRPr="00A06E32">
        <w:rPr>
          <w:rFonts w:ascii="Calibri" w:hAnsi="Calibri"/>
          <w:b/>
        </w:rPr>
        <w:t>Od níže uvedených druhů budou pracovníkem povinně uloveny na každé lokalitě a usmrceny série do 5 ks. pro následnou identifikaci expertem určeným koordinátorem.</w:t>
      </w:r>
      <w:r>
        <w:rPr>
          <w:rFonts w:ascii="Calibri" w:hAnsi="Calibri"/>
        </w:rPr>
        <w:t xml:space="preserve"> </w:t>
      </w:r>
    </w:p>
    <w:p w:rsidR="00706EE9" w:rsidRDefault="00706EE9" w:rsidP="00410D31">
      <w:pPr>
        <w:pStyle w:val="Zkladntext2"/>
        <w:jc w:val="both"/>
        <w:rPr>
          <w:rFonts w:ascii="Calibri" w:hAnsi="Calibri"/>
          <w:i/>
        </w:rPr>
      </w:pPr>
      <w:r>
        <w:rPr>
          <w:rFonts w:ascii="Calibri" w:hAnsi="Calibri"/>
        </w:rPr>
        <w:t xml:space="preserve">Jde o tyto druhy či dvojice druhů: </w:t>
      </w:r>
      <w:r w:rsidRPr="004733A8" w:rsidDel="00A06E32">
        <w:rPr>
          <w:rFonts w:ascii="Calibri" w:hAnsi="Calibri"/>
        </w:rPr>
        <w:t xml:space="preserve"> </w:t>
      </w:r>
      <w:r w:rsidRPr="004733A8">
        <w:rPr>
          <w:rFonts w:ascii="Calibri" w:hAnsi="Calibri"/>
        </w:rPr>
        <w:t xml:space="preserve">bělásci rodu </w:t>
      </w:r>
      <w:r w:rsidRPr="004733A8">
        <w:rPr>
          <w:rFonts w:ascii="Calibri" w:hAnsi="Calibri"/>
          <w:i/>
        </w:rPr>
        <w:t>Leptidea</w:t>
      </w:r>
      <w:r>
        <w:rPr>
          <w:rFonts w:ascii="Calibri" w:hAnsi="Calibri"/>
          <w:i/>
        </w:rPr>
        <w:t xml:space="preserve"> </w:t>
      </w:r>
      <w:r w:rsidRPr="006F2DAF">
        <w:rPr>
          <w:rFonts w:ascii="Calibri" w:hAnsi="Calibri"/>
        </w:rPr>
        <w:t>na suchých a mezofilních biotopech</w:t>
      </w:r>
      <w:r>
        <w:rPr>
          <w:rFonts w:ascii="Calibri" w:hAnsi="Calibri"/>
        </w:rPr>
        <w:t xml:space="preserve">, včetně listnatých lesů </w:t>
      </w:r>
      <w:r w:rsidRPr="006F2DAF">
        <w:rPr>
          <w:rFonts w:ascii="Calibri" w:hAnsi="Calibri"/>
        </w:rPr>
        <w:t>(na vlhkých loukách zapisovat jedince</w:t>
      </w:r>
      <w:r>
        <w:rPr>
          <w:rFonts w:ascii="Calibri" w:hAnsi="Calibri"/>
          <w:i/>
        </w:rPr>
        <w:t xml:space="preserve"> vždy jako L. juvernica) </w:t>
      </w:r>
      <w:r w:rsidRPr="004733A8">
        <w:rPr>
          <w:rFonts w:ascii="Calibri" w:hAnsi="Calibri"/>
        </w:rPr>
        <w:t xml:space="preserve">, žluťásci </w:t>
      </w:r>
      <w:r w:rsidRPr="004733A8">
        <w:rPr>
          <w:rFonts w:ascii="Calibri" w:hAnsi="Calibri"/>
          <w:i/>
        </w:rPr>
        <w:t xml:space="preserve">Colias hyale </w:t>
      </w:r>
      <w:r w:rsidRPr="004733A8">
        <w:rPr>
          <w:rFonts w:ascii="Calibri" w:hAnsi="Calibri"/>
        </w:rPr>
        <w:t xml:space="preserve">a </w:t>
      </w:r>
      <w:r w:rsidRPr="004733A8">
        <w:rPr>
          <w:rFonts w:ascii="Calibri" w:hAnsi="Calibri"/>
          <w:i/>
        </w:rPr>
        <w:t>C. alfacariensis</w:t>
      </w:r>
      <w:r>
        <w:rPr>
          <w:rFonts w:ascii="Calibri" w:hAnsi="Calibri"/>
          <w:i/>
        </w:rPr>
        <w:t xml:space="preserve"> </w:t>
      </w:r>
      <w:r w:rsidRPr="00874606">
        <w:rPr>
          <w:rFonts w:ascii="Calibri" w:hAnsi="Calibri"/>
        </w:rPr>
        <w:t>na xerotermních biotopech</w:t>
      </w:r>
      <w:r>
        <w:rPr>
          <w:rFonts w:ascii="Calibri" w:hAnsi="Calibri"/>
          <w:i/>
        </w:rPr>
        <w:t xml:space="preserve"> (</w:t>
      </w:r>
      <w:r w:rsidRPr="006F2DAF">
        <w:rPr>
          <w:rFonts w:ascii="Calibri" w:hAnsi="Calibri"/>
        </w:rPr>
        <w:t xml:space="preserve">na vlhkých loukách a agrocenózách  zapisovat </w:t>
      </w:r>
      <w:r>
        <w:rPr>
          <w:rFonts w:ascii="Calibri" w:hAnsi="Calibri"/>
        </w:rPr>
        <w:t xml:space="preserve">vždy jako </w:t>
      </w:r>
      <w:r>
        <w:rPr>
          <w:rFonts w:ascii="Calibri" w:hAnsi="Calibri"/>
          <w:i/>
        </w:rPr>
        <w:t>C. hyale)</w:t>
      </w:r>
      <w:r w:rsidRPr="004733A8">
        <w:rPr>
          <w:rFonts w:ascii="Calibri" w:hAnsi="Calibri"/>
        </w:rPr>
        <w:t xml:space="preserve">, </w:t>
      </w:r>
      <w:r>
        <w:rPr>
          <w:rFonts w:ascii="Calibri" w:hAnsi="Calibri"/>
        </w:rPr>
        <w:t>samci modrásků</w:t>
      </w:r>
      <w:r w:rsidRPr="004733A8">
        <w:rPr>
          <w:rFonts w:ascii="Calibri" w:hAnsi="Calibri"/>
        </w:rPr>
        <w:t xml:space="preserve"> </w:t>
      </w:r>
      <w:r w:rsidRPr="004733A8">
        <w:rPr>
          <w:rFonts w:ascii="Calibri" w:hAnsi="Calibri"/>
          <w:i/>
        </w:rPr>
        <w:t>Plebejus idas -</w:t>
      </w:r>
      <w:r w:rsidRPr="004733A8">
        <w:rPr>
          <w:rFonts w:ascii="Calibri" w:hAnsi="Calibri"/>
        </w:rPr>
        <w:t xml:space="preserve"> </w:t>
      </w:r>
      <w:r w:rsidRPr="004733A8">
        <w:rPr>
          <w:rFonts w:ascii="Calibri" w:hAnsi="Calibri"/>
          <w:i/>
        </w:rPr>
        <w:t>P. argyrognomon</w:t>
      </w:r>
      <w:r w:rsidRPr="004733A8">
        <w:rPr>
          <w:rFonts w:ascii="Calibri" w:hAnsi="Calibri"/>
        </w:rPr>
        <w:t xml:space="preserve">, </w:t>
      </w:r>
      <w:r w:rsidRPr="004733A8">
        <w:rPr>
          <w:rFonts w:ascii="Calibri" w:hAnsi="Calibri"/>
          <w:i/>
        </w:rPr>
        <w:t xml:space="preserve">Cupido alcetas </w:t>
      </w:r>
      <w:r w:rsidRPr="004733A8">
        <w:rPr>
          <w:rFonts w:ascii="Calibri" w:hAnsi="Calibri"/>
        </w:rPr>
        <w:t xml:space="preserve">- </w:t>
      </w:r>
      <w:r w:rsidRPr="004733A8">
        <w:rPr>
          <w:rFonts w:ascii="Calibri" w:hAnsi="Calibri"/>
          <w:i/>
        </w:rPr>
        <w:t xml:space="preserve">C. </w:t>
      </w:r>
      <w:proofErr w:type="spellStart"/>
      <w:r w:rsidRPr="004733A8">
        <w:rPr>
          <w:rFonts w:ascii="Calibri" w:hAnsi="Calibri"/>
          <w:i/>
        </w:rPr>
        <w:t>decoloratus</w:t>
      </w:r>
      <w:proofErr w:type="spellEnd"/>
      <w:r w:rsidRPr="004733A8">
        <w:rPr>
          <w:rFonts w:ascii="Calibri" w:hAnsi="Calibri"/>
        </w:rPr>
        <w:t xml:space="preserve">, soumračníci </w:t>
      </w:r>
      <w:r>
        <w:rPr>
          <w:rFonts w:ascii="Calibri" w:hAnsi="Calibri"/>
        </w:rPr>
        <w:t xml:space="preserve">rodu </w:t>
      </w:r>
      <w:proofErr w:type="spellStart"/>
      <w:r w:rsidRPr="00BF10CC">
        <w:rPr>
          <w:rFonts w:ascii="Calibri" w:hAnsi="Calibri"/>
          <w:i/>
        </w:rPr>
        <w:t>Pyrgus</w:t>
      </w:r>
      <w:proofErr w:type="spellEnd"/>
      <w:r>
        <w:rPr>
          <w:rFonts w:ascii="Calibri" w:hAnsi="Calibri"/>
        </w:rPr>
        <w:t xml:space="preserve"> (</w:t>
      </w:r>
      <w:r w:rsidRPr="004733A8">
        <w:rPr>
          <w:rFonts w:ascii="Calibri" w:hAnsi="Calibri"/>
          <w:i/>
        </w:rPr>
        <w:t>P</w:t>
      </w:r>
      <w:r>
        <w:rPr>
          <w:rFonts w:ascii="Calibri" w:hAnsi="Calibri"/>
          <w:i/>
        </w:rPr>
        <w:t xml:space="preserve">. </w:t>
      </w:r>
      <w:proofErr w:type="spellStart"/>
      <w:r w:rsidRPr="004733A8">
        <w:rPr>
          <w:rFonts w:ascii="Calibri" w:hAnsi="Calibri"/>
          <w:i/>
        </w:rPr>
        <w:t>alveus</w:t>
      </w:r>
      <w:proofErr w:type="spellEnd"/>
      <w:r>
        <w:rPr>
          <w:rFonts w:ascii="Calibri" w:hAnsi="Calibri"/>
          <w:i/>
        </w:rPr>
        <w:t xml:space="preserve"> </w:t>
      </w:r>
      <w:r w:rsidRPr="00BF10CC">
        <w:rPr>
          <w:rFonts w:ascii="Calibri" w:hAnsi="Calibri"/>
        </w:rPr>
        <w:t>komplex,</w:t>
      </w:r>
      <w:r>
        <w:rPr>
          <w:rFonts w:ascii="Calibri" w:hAnsi="Calibri"/>
          <w:i/>
        </w:rPr>
        <w:t xml:space="preserve"> P. </w:t>
      </w:r>
      <w:proofErr w:type="spellStart"/>
      <w:r>
        <w:rPr>
          <w:rFonts w:ascii="Calibri" w:hAnsi="Calibri"/>
          <w:i/>
        </w:rPr>
        <w:t>armoricanus</w:t>
      </w:r>
      <w:proofErr w:type="spellEnd"/>
      <w:r>
        <w:rPr>
          <w:rFonts w:ascii="Calibri" w:hAnsi="Calibri"/>
          <w:i/>
        </w:rPr>
        <w:t xml:space="preserve">, P. </w:t>
      </w:r>
      <w:proofErr w:type="spellStart"/>
      <w:r>
        <w:rPr>
          <w:rFonts w:ascii="Calibri" w:hAnsi="Calibri"/>
          <w:i/>
        </w:rPr>
        <w:t>serratulae</w:t>
      </w:r>
      <w:proofErr w:type="spellEnd"/>
      <w:r w:rsidRPr="00BF10CC">
        <w:rPr>
          <w:rFonts w:ascii="Calibri" w:hAnsi="Calibri"/>
        </w:rPr>
        <w:t>)</w:t>
      </w:r>
      <w:r w:rsidRPr="004733A8">
        <w:rPr>
          <w:rFonts w:ascii="Calibri" w:hAnsi="Calibri"/>
        </w:rPr>
        <w:t xml:space="preserve">, hnědásci z rodu </w:t>
      </w:r>
      <w:proofErr w:type="spellStart"/>
      <w:r w:rsidRPr="004733A8">
        <w:rPr>
          <w:rFonts w:ascii="Calibri" w:hAnsi="Calibri"/>
          <w:i/>
        </w:rPr>
        <w:t>Melitaea</w:t>
      </w:r>
      <w:proofErr w:type="spellEnd"/>
      <w:r>
        <w:rPr>
          <w:rFonts w:ascii="Calibri" w:hAnsi="Calibri"/>
          <w:i/>
        </w:rPr>
        <w:t xml:space="preserve"> (</w:t>
      </w:r>
      <w:r w:rsidRPr="00B64AD1">
        <w:rPr>
          <w:rFonts w:ascii="Calibri" w:hAnsi="Calibri"/>
        </w:rPr>
        <w:t>možní jedinci</w:t>
      </w:r>
      <w:r>
        <w:rPr>
          <w:rFonts w:ascii="Calibri" w:hAnsi="Calibri"/>
          <w:i/>
        </w:rPr>
        <w:t xml:space="preserve"> M. </w:t>
      </w:r>
      <w:proofErr w:type="spellStart"/>
      <w:r>
        <w:rPr>
          <w:rFonts w:ascii="Calibri" w:hAnsi="Calibri"/>
          <w:i/>
        </w:rPr>
        <w:t>aurelia</w:t>
      </w:r>
      <w:proofErr w:type="spellEnd"/>
      <w:r>
        <w:rPr>
          <w:rFonts w:ascii="Calibri" w:hAnsi="Calibri"/>
          <w:i/>
        </w:rPr>
        <w:t xml:space="preserve"> </w:t>
      </w:r>
      <w:r w:rsidRPr="00BF10CC">
        <w:rPr>
          <w:rFonts w:ascii="Calibri" w:hAnsi="Calibri"/>
        </w:rPr>
        <w:t>a</w:t>
      </w:r>
      <w:r>
        <w:rPr>
          <w:rFonts w:ascii="Calibri" w:hAnsi="Calibri"/>
          <w:i/>
        </w:rPr>
        <w:t xml:space="preserve"> M. </w:t>
      </w:r>
      <w:proofErr w:type="spellStart"/>
      <w:r>
        <w:rPr>
          <w:rFonts w:ascii="Calibri" w:hAnsi="Calibri"/>
          <w:i/>
        </w:rPr>
        <w:t>britomartis</w:t>
      </w:r>
      <w:proofErr w:type="spellEnd"/>
      <w:r>
        <w:rPr>
          <w:rFonts w:ascii="Calibri" w:hAnsi="Calibri"/>
          <w:i/>
        </w:rPr>
        <w:t>)</w:t>
      </w:r>
      <w:r w:rsidRPr="004733A8">
        <w:rPr>
          <w:rFonts w:ascii="Calibri" w:hAnsi="Calibri"/>
          <w:i/>
        </w:rPr>
        <w:t>,</w:t>
      </w:r>
      <w:r w:rsidRPr="004733A8">
        <w:rPr>
          <w:rFonts w:ascii="Calibri" w:hAnsi="Calibri"/>
        </w:rPr>
        <w:t xml:space="preserve"> vřetenušky </w:t>
      </w:r>
      <w:proofErr w:type="spellStart"/>
      <w:r w:rsidRPr="004733A8">
        <w:rPr>
          <w:rFonts w:ascii="Calibri" w:hAnsi="Calibri"/>
          <w:i/>
        </w:rPr>
        <w:t>Zygaena</w:t>
      </w:r>
      <w:proofErr w:type="spellEnd"/>
      <w:r w:rsidRPr="004733A8">
        <w:rPr>
          <w:rFonts w:ascii="Calibri" w:hAnsi="Calibri"/>
          <w:i/>
        </w:rPr>
        <w:t xml:space="preserve"> </w:t>
      </w:r>
      <w:proofErr w:type="spellStart"/>
      <w:r w:rsidRPr="004733A8">
        <w:rPr>
          <w:rFonts w:ascii="Calibri" w:hAnsi="Calibri"/>
          <w:i/>
        </w:rPr>
        <w:t>purpuralis</w:t>
      </w:r>
      <w:proofErr w:type="spellEnd"/>
      <w:r w:rsidRPr="004733A8">
        <w:rPr>
          <w:rFonts w:ascii="Calibri" w:hAnsi="Calibri"/>
          <w:i/>
        </w:rPr>
        <w:t xml:space="preserve"> - Z. </w:t>
      </w:r>
      <w:proofErr w:type="spellStart"/>
      <w:r w:rsidRPr="004733A8">
        <w:rPr>
          <w:rFonts w:ascii="Calibri" w:hAnsi="Calibri"/>
          <w:i/>
        </w:rPr>
        <w:t>minos</w:t>
      </w:r>
      <w:proofErr w:type="spellEnd"/>
      <w:r>
        <w:rPr>
          <w:rFonts w:ascii="Calibri" w:hAnsi="Calibri"/>
          <w:i/>
        </w:rPr>
        <w:t xml:space="preserve"> </w:t>
      </w:r>
      <w:r w:rsidRPr="00BF10CC">
        <w:rPr>
          <w:rFonts w:ascii="Calibri" w:hAnsi="Calibri"/>
        </w:rPr>
        <w:t>a možní jedinci</w:t>
      </w:r>
      <w:r>
        <w:rPr>
          <w:rFonts w:ascii="Calibri" w:hAnsi="Calibri"/>
          <w:i/>
        </w:rPr>
        <w:t xml:space="preserve"> Z. </w:t>
      </w:r>
      <w:proofErr w:type="spellStart"/>
      <w:r>
        <w:rPr>
          <w:rFonts w:ascii="Calibri" w:hAnsi="Calibri"/>
          <w:i/>
        </w:rPr>
        <w:t>trifolii</w:t>
      </w:r>
      <w:proofErr w:type="spellEnd"/>
      <w:r w:rsidRPr="004733A8">
        <w:rPr>
          <w:rFonts w:ascii="Calibri" w:hAnsi="Calibri"/>
        </w:rPr>
        <w:t xml:space="preserve"> a zelenáčci rodů </w:t>
      </w:r>
      <w:proofErr w:type="spellStart"/>
      <w:r w:rsidRPr="004733A8">
        <w:rPr>
          <w:rFonts w:ascii="Calibri" w:hAnsi="Calibri"/>
          <w:i/>
        </w:rPr>
        <w:t>Jordanita</w:t>
      </w:r>
      <w:proofErr w:type="spellEnd"/>
      <w:r w:rsidRPr="004733A8">
        <w:rPr>
          <w:rFonts w:ascii="Calibri" w:hAnsi="Calibri"/>
        </w:rPr>
        <w:t xml:space="preserve"> a </w:t>
      </w:r>
      <w:proofErr w:type="spellStart"/>
      <w:r w:rsidRPr="004733A8">
        <w:rPr>
          <w:rFonts w:ascii="Calibri" w:hAnsi="Calibri"/>
          <w:i/>
        </w:rPr>
        <w:t>Adscita</w:t>
      </w:r>
      <w:proofErr w:type="spellEnd"/>
      <w:r w:rsidRPr="004733A8">
        <w:rPr>
          <w:rFonts w:ascii="Calibri" w:hAnsi="Calibri"/>
        </w:rPr>
        <w:t>.</w:t>
      </w:r>
      <w:r>
        <w:rPr>
          <w:rFonts w:ascii="Calibri" w:hAnsi="Calibri"/>
        </w:rPr>
        <w:t xml:space="preserve"> K pozdější determinaci je třeba doložit někdy i</w:t>
      </w:r>
      <w:r w:rsidRPr="00A06E3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velmi </w:t>
      </w:r>
      <w:r w:rsidRPr="00A06E32">
        <w:rPr>
          <w:rFonts w:ascii="Calibri" w:hAnsi="Calibri"/>
        </w:rPr>
        <w:t>p</w:t>
      </w:r>
      <w:r w:rsidRPr="00A06E32">
        <w:t>oškozené (“</w:t>
      </w:r>
      <w:proofErr w:type="spellStart"/>
      <w:r w:rsidRPr="00A06E32">
        <w:t>olétané</w:t>
      </w:r>
      <w:proofErr w:type="spellEnd"/>
      <w:r>
        <w:t>“)</w:t>
      </w:r>
      <w:r w:rsidRPr="00A06E32">
        <w:t xml:space="preserve"> jedince sledovaných skupin</w:t>
      </w:r>
      <w:r>
        <w:t xml:space="preserve"> motýlů</w:t>
      </w:r>
      <w:r w:rsidRPr="00A06E32">
        <w:t>.</w:t>
      </w:r>
      <w:r>
        <w:rPr>
          <w:b/>
        </w:rPr>
        <w:t xml:space="preserve"> </w:t>
      </w:r>
      <w:r w:rsidRPr="004733A8">
        <w:rPr>
          <w:rFonts w:ascii="Calibri" w:hAnsi="Calibri"/>
        </w:rPr>
        <w:t xml:space="preserve"> Pokud se </w:t>
      </w:r>
      <w:r>
        <w:rPr>
          <w:rFonts w:ascii="Calibri" w:hAnsi="Calibri"/>
        </w:rPr>
        <w:t xml:space="preserve">po určení </w:t>
      </w:r>
      <w:r w:rsidRPr="004733A8">
        <w:rPr>
          <w:rFonts w:ascii="Calibri" w:hAnsi="Calibri"/>
        </w:rPr>
        <w:t>zjistí, že ve vzorku z území/návštěvy jsou zastoupeny oba druhy, bude údaj o abundanci následně rozdělen podle poměru v odebraném vzorku. Např., preparací genitálií se ukáže se, že v </w:t>
      </w:r>
      <w:proofErr w:type="spellStart"/>
      <w:r w:rsidRPr="004733A8">
        <w:rPr>
          <w:rFonts w:ascii="Calibri" w:hAnsi="Calibri"/>
        </w:rPr>
        <w:t>ChU</w:t>
      </w:r>
      <w:proofErr w:type="spellEnd"/>
      <w:r w:rsidRPr="004733A8">
        <w:rPr>
          <w:rFonts w:ascii="Calibri" w:hAnsi="Calibri"/>
        </w:rPr>
        <w:t xml:space="preserve"> byli při jedné návštěvě zjištěni dva bělásci rodu </w:t>
      </w:r>
      <w:r w:rsidRPr="004733A8">
        <w:rPr>
          <w:rFonts w:ascii="Calibri" w:hAnsi="Calibri"/>
          <w:i/>
        </w:rPr>
        <w:t>Leptidea</w:t>
      </w:r>
      <w:r w:rsidRPr="004733A8">
        <w:rPr>
          <w:rFonts w:ascii="Calibri" w:hAnsi="Calibri"/>
        </w:rPr>
        <w:t xml:space="preserve">, </w:t>
      </w:r>
      <w:r w:rsidRPr="004733A8">
        <w:rPr>
          <w:rFonts w:ascii="Calibri" w:hAnsi="Calibri"/>
          <w:i/>
        </w:rPr>
        <w:t xml:space="preserve">L. </w:t>
      </w:r>
      <w:proofErr w:type="spellStart"/>
      <w:r w:rsidRPr="004733A8">
        <w:rPr>
          <w:rFonts w:ascii="Calibri" w:hAnsi="Calibri"/>
          <w:i/>
        </w:rPr>
        <w:t>sinapis</w:t>
      </w:r>
      <w:proofErr w:type="spellEnd"/>
      <w:r w:rsidRPr="004733A8">
        <w:rPr>
          <w:rFonts w:ascii="Calibri" w:hAnsi="Calibri"/>
          <w:i/>
        </w:rPr>
        <w:t xml:space="preserve"> </w:t>
      </w:r>
      <w:r w:rsidRPr="004733A8">
        <w:rPr>
          <w:rFonts w:ascii="Calibri" w:hAnsi="Calibri"/>
        </w:rPr>
        <w:t xml:space="preserve">a </w:t>
      </w:r>
      <w:r w:rsidRPr="004733A8">
        <w:rPr>
          <w:rFonts w:ascii="Calibri" w:hAnsi="Calibri"/>
          <w:i/>
        </w:rPr>
        <w:t>L. juvernica</w:t>
      </w:r>
      <w:r w:rsidRPr="004733A8">
        <w:rPr>
          <w:rFonts w:ascii="Calibri" w:hAnsi="Calibri"/>
        </w:rPr>
        <w:t>, zastoupení v odebraném vzorku v poměru 4:1</w:t>
      </w:r>
      <w:r>
        <w:t xml:space="preserve">. </w:t>
      </w:r>
      <w:r w:rsidRPr="00F46A3E">
        <w:rPr>
          <w:rFonts w:ascii="Calibri" w:hAnsi="Calibri"/>
        </w:rPr>
        <w:t xml:space="preserve">Terénní záznam o abundanci je 20 jedinců. Prostým přepočtem (pětina ze dvaceti jsou 4) bude finálně upraven na 16 jedinců pro druh </w:t>
      </w:r>
      <w:r w:rsidRPr="00F46A3E">
        <w:rPr>
          <w:rFonts w:ascii="Calibri" w:hAnsi="Calibri"/>
          <w:i/>
        </w:rPr>
        <w:t xml:space="preserve">L. </w:t>
      </w:r>
      <w:proofErr w:type="spellStart"/>
      <w:r w:rsidRPr="00F46A3E">
        <w:rPr>
          <w:rFonts w:ascii="Calibri" w:hAnsi="Calibri"/>
          <w:i/>
        </w:rPr>
        <w:t>sinapis</w:t>
      </w:r>
      <w:proofErr w:type="spellEnd"/>
      <w:r w:rsidRPr="00F46A3E">
        <w:rPr>
          <w:rFonts w:ascii="Calibri" w:hAnsi="Calibri"/>
        </w:rPr>
        <w:t xml:space="preserve">  a 4 jedinci pro druh </w:t>
      </w:r>
      <w:r w:rsidRPr="00F46A3E">
        <w:rPr>
          <w:rFonts w:ascii="Calibri" w:hAnsi="Calibri"/>
          <w:i/>
        </w:rPr>
        <w:t>L. juvernica</w:t>
      </w:r>
    </w:p>
    <w:p w:rsidR="00706EE9" w:rsidRPr="00EA2DE9" w:rsidRDefault="00706EE9" w:rsidP="00410D31">
      <w:pPr>
        <w:pStyle w:val="Zkladntext2"/>
        <w:jc w:val="both"/>
        <w:rPr>
          <w:rFonts w:ascii="Calibri" w:hAnsi="Calibri"/>
        </w:rPr>
      </w:pPr>
      <w:r w:rsidRPr="006459C3">
        <w:rPr>
          <w:rFonts w:ascii="Calibri" w:hAnsi="Calibri"/>
          <w:b/>
        </w:rPr>
        <w:t xml:space="preserve">Všichni sebraní jedinci obtížně identifikovatelných druhů budou </w:t>
      </w:r>
      <w:r>
        <w:rPr>
          <w:rFonts w:ascii="Calibri" w:hAnsi="Calibri"/>
          <w:b/>
        </w:rPr>
        <w:t xml:space="preserve">ihned po skončení sezóny </w:t>
      </w:r>
      <w:r w:rsidRPr="006459C3">
        <w:rPr>
          <w:rFonts w:ascii="Calibri" w:hAnsi="Calibri"/>
          <w:b/>
        </w:rPr>
        <w:t>poskytnuty k laboratorní determinaci osobě určené koordinátorem</w:t>
      </w:r>
      <w:r w:rsidRPr="00EA2DE9">
        <w:rPr>
          <w:rFonts w:ascii="Calibri" w:hAnsi="Calibri"/>
        </w:rPr>
        <w:t xml:space="preserve"> (sáčkovaní a přesně </w:t>
      </w:r>
      <w:r w:rsidRPr="00EA2DE9">
        <w:rPr>
          <w:rFonts w:ascii="Calibri" w:hAnsi="Calibri"/>
        </w:rPr>
        <w:lastRenderedPageBreak/>
        <w:t xml:space="preserve">lokalizovaní jedinci – (sub)kvadrát, datum, lokalita, jméno nálezce). Při vyžádání bude determinovaný materiál navrácen zpět </w:t>
      </w:r>
      <w:proofErr w:type="spellStart"/>
      <w:r w:rsidRPr="00EA2DE9">
        <w:rPr>
          <w:rFonts w:ascii="Calibri" w:hAnsi="Calibri"/>
        </w:rPr>
        <w:t>mapovateli</w:t>
      </w:r>
      <w:proofErr w:type="spellEnd"/>
      <w:r w:rsidRPr="00EA2DE9">
        <w:rPr>
          <w:rFonts w:ascii="Calibri" w:hAnsi="Calibri"/>
        </w:rPr>
        <w:t>. I v případě, že mapovatel je schopen determinaci těchto druhů na základě preparace genitálií provést sám, bude mít dokladový materiál alespoň po dobu trvání projektu deponován ve své sbírce a na vyžádání je poskytne koordinátorovi projektu. Protokol bude obsahovat údaj o tom, kdo daný druh určil a kde je materiál uložen.</w:t>
      </w:r>
      <w:r>
        <w:rPr>
          <w:rFonts w:ascii="Calibri" w:hAnsi="Calibri"/>
        </w:rPr>
        <w:t xml:space="preserve"> </w:t>
      </w:r>
      <w:r w:rsidRPr="00F46A3E">
        <w:rPr>
          <w:rFonts w:ascii="Calibri" w:hAnsi="Calibri"/>
        </w:rPr>
        <w:t>Po finál</w:t>
      </w:r>
      <w:r>
        <w:rPr>
          <w:rFonts w:ascii="Calibri" w:hAnsi="Calibri"/>
        </w:rPr>
        <w:t>n</w:t>
      </w:r>
      <w:r w:rsidRPr="00F46A3E">
        <w:rPr>
          <w:rFonts w:ascii="Calibri" w:hAnsi="Calibri"/>
        </w:rPr>
        <w:t xml:space="preserve">í revizi </w:t>
      </w:r>
      <w:r>
        <w:rPr>
          <w:rFonts w:ascii="Calibri" w:hAnsi="Calibri"/>
        </w:rPr>
        <w:t xml:space="preserve">determinace </w:t>
      </w:r>
      <w:r w:rsidRPr="00F46A3E">
        <w:rPr>
          <w:rFonts w:ascii="Calibri" w:hAnsi="Calibri"/>
        </w:rPr>
        <w:t xml:space="preserve">expertem </w:t>
      </w:r>
      <w:r>
        <w:rPr>
          <w:rFonts w:ascii="Calibri" w:hAnsi="Calibri"/>
        </w:rPr>
        <w:t xml:space="preserve">výše vyjmenovaných druhů </w:t>
      </w:r>
      <w:r w:rsidRPr="00F46A3E">
        <w:rPr>
          <w:rFonts w:ascii="Calibri" w:hAnsi="Calibri"/>
        </w:rPr>
        <w:t>bud</w:t>
      </w:r>
      <w:r>
        <w:rPr>
          <w:rFonts w:ascii="Calibri" w:hAnsi="Calibri"/>
        </w:rPr>
        <w:t>e</w:t>
      </w:r>
      <w:r w:rsidRPr="00F46A3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v nálezových </w:t>
      </w:r>
      <w:proofErr w:type="spellStart"/>
      <w:r>
        <w:rPr>
          <w:rFonts w:ascii="Calibri" w:hAnsi="Calibri"/>
        </w:rPr>
        <w:t>datach</w:t>
      </w:r>
      <w:proofErr w:type="spellEnd"/>
      <w:r>
        <w:rPr>
          <w:rFonts w:ascii="Calibri" w:hAnsi="Calibri"/>
        </w:rPr>
        <w:t xml:space="preserve"> </w:t>
      </w:r>
      <w:r w:rsidRPr="00EA2DE9">
        <w:rPr>
          <w:rFonts w:ascii="Calibri" w:hAnsi="Calibri"/>
        </w:rPr>
        <w:t xml:space="preserve">pro NDOP uvedeno v determinační poznámce autor </w:t>
      </w:r>
      <w:r>
        <w:rPr>
          <w:rFonts w:ascii="Calibri" w:hAnsi="Calibri"/>
        </w:rPr>
        <w:t xml:space="preserve">determinace </w:t>
      </w:r>
      <w:r w:rsidRPr="00EA2DE9">
        <w:rPr>
          <w:rFonts w:ascii="Calibri" w:hAnsi="Calibri"/>
        </w:rPr>
        <w:t xml:space="preserve">a „prep. genital“). </w:t>
      </w:r>
    </w:p>
    <w:p w:rsidR="00706EE9" w:rsidRPr="00410D31" w:rsidRDefault="00706EE9" w:rsidP="00410D31">
      <w:pPr>
        <w:numPr>
          <w:ins w:id="1" w:author="Unknown" w:date="2018-01-31T13:42:00Z"/>
        </w:numPr>
        <w:jc w:val="both"/>
        <w:rPr>
          <w:rFonts w:ascii="Calibri" w:hAnsi="Calibri" w:cs="Calibri"/>
          <w:sz w:val="24"/>
          <w:szCs w:val="24"/>
        </w:rPr>
      </w:pPr>
    </w:p>
    <w:p w:rsidR="00706EE9" w:rsidRPr="00873C90" w:rsidRDefault="00706EE9" w:rsidP="006963BD">
      <w:pPr>
        <w:jc w:val="both"/>
        <w:rPr>
          <w:rFonts w:ascii="Calibri" w:hAnsi="Calibri" w:cs="Calibri"/>
          <w:sz w:val="24"/>
        </w:rPr>
      </w:pPr>
    </w:p>
    <w:p w:rsidR="00706EE9" w:rsidRPr="00873C90" w:rsidRDefault="00706EE9" w:rsidP="006963BD">
      <w:pPr>
        <w:jc w:val="both"/>
        <w:rPr>
          <w:rFonts w:ascii="Calibri" w:hAnsi="Calibri" w:cs="Calibri"/>
          <w:sz w:val="24"/>
        </w:rPr>
      </w:pPr>
      <w:r w:rsidRPr="00873C90">
        <w:rPr>
          <w:rFonts w:ascii="Calibri" w:hAnsi="Calibri" w:cs="Calibri"/>
          <w:sz w:val="24"/>
        </w:rPr>
        <w:t xml:space="preserve">    </w:t>
      </w:r>
    </w:p>
    <w:p w:rsidR="00706EE9" w:rsidRPr="00873C90" w:rsidRDefault="00706EE9" w:rsidP="006963BD">
      <w:pPr>
        <w:jc w:val="both"/>
        <w:rPr>
          <w:rFonts w:ascii="Calibri" w:hAnsi="Calibri" w:cs="Calibri"/>
          <w:sz w:val="24"/>
        </w:rPr>
      </w:pPr>
      <w:r w:rsidRPr="00873C90">
        <w:rPr>
          <w:rFonts w:ascii="Calibri" w:hAnsi="Calibri" w:cs="Calibri"/>
          <w:sz w:val="24"/>
        </w:rPr>
        <w:t xml:space="preserve"> </w:t>
      </w:r>
    </w:p>
    <w:sectPr w:rsidR="00706EE9" w:rsidRPr="00873C90" w:rsidSect="00044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253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F372F"/>
    <w:multiLevelType w:val="hybridMultilevel"/>
    <w:tmpl w:val="0462A6CC"/>
    <w:lvl w:ilvl="0" w:tplc="C8EC93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634AB"/>
    <w:multiLevelType w:val="hybridMultilevel"/>
    <w:tmpl w:val="28A802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2F451E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3355748C"/>
    <w:multiLevelType w:val="multilevel"/>
    <w:tmpl w:val="CC406CF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5">
    <w:nsid w:val="33A61D7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7501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08D323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4580732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6C50251"/>
    <w:multiLevelType w:val="hybridMultilevel"/>
    <w:tmpl w:val="A210B732"/>
    <w:lvl w:ilvl="0" w:tplc="056A24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703104"/>
    <w:multiLevelType w:val="multilevel"/>
    <w:tmpl w:val="CD5843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762828EF"/>
    <w:multiLevelType w:val="hybridMultilevel"/>
    <w:tmpl w:val="82380D10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ADE60D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5"/>
  </w:num>
  <w:num w:numId="5">
    <w:abstractNumId w:val="6"/>
  </w:num>
  <w:num w:numId="6">
    <w:abstractNumId w:val="0"/>
  </w:num>
  <w:num w:numId="7">
    <w:abstractNumId w:val="12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4B"/>
    <w:rsid w:val="0001764B"/>
    <w:rsid w:val="00044EBA"/>
    <w:rsid w:val="00052A49"/>
    <w:rsid w:val="000C2478"/>
    <w:rsid w:val="000E3728"/>
    <w:rsid w:val="00124BDB"/>
    <w:rsid w:val="00132F9B"/>
    <w:rsid w:val="0016182B"/>
    <w:rsid w:val="001A1FF5"/>
    <w:rsid w:val="001A2A49"/>
    <w:rsid w:val="00227D86"/>
    <w:rsid w:val="00237B20"/>
    <w:rsid w:val="002B08EC"/>
    <w:rsid w:val="0037383C"/>
    <w:rsid w:val="00400B83"/>
    <w:rsid w:val="00410D31"/>
    <w:rsid w:val="0041731E"/>
    <w:rsid w:val="00420E51"/>
    <w:rsid w:val="004247C5"/>
    <w:rsid w:val="00450EA6"/>
    <w:rsid w:val="004705F9"/>
    <w:rsid w:val="004733A8"/>
    <w:rsid w:val="004951CB"/>
    <w:rsid w:val="00517462"/>
    <w:rsid w:val="00526445"/>
    <w:rsid w:val="005306C8"/>
    <w:rsid w:val="00550DD6"/>
    <w:rsid w:val="00562D9E"/>
    <w:rsid w:val="005C0FBB"/>
    <w:rsid w:val="006170B9"/>
    <w:rsid w:val="006352F8"/>
    <w:rsid w:val="006459C3"/>
    <w:rsid w:val="0067454B"/>
    <w:rsid w:val="006963BD"/>
    <w:rsid w:val="006A2D9B"/>
    <w:rsid w:val="006F2DAF"/>
    <w:rsid w:val="00706EE9"/>
    <w:rsid w:val="007132FC"/>
    <w:rsid w:val="00751B68"/>
    <w:rsid w:val="007565FD"/>
    <w:rsid w:val="00766B22"/>
    <w:rsid w:val="00767F80"/>
    <w:rsid w:val="00783ACD"/>
    <w:rsid w:val="007904DF"/>
    <w:rsid w:val="00872841"/>
    <w:rsid w:val="00873C90"/>
    <w:rsid w:val="00874606"/>
    <w:rsid w:val="00877A0F"/>
    <w:rsid w:val="0088301D"/>
    <w:rsid w:val="00911700"/>
    <w:rsid w:val="0096181A"/>
    <w:rsid w:val="00970FAC"/>
    <w:rsid w:val="009B4CD2"/>
    <w:rsid w:val="009E49CF"/>
    <w:rsid w:val="009F0F79"/>
    <w:rsid w:val="00A06E32"/>
    <w:rsid w:val="00A52AC4"/>
    <w:rsid w:val="00A770FF"/>
    <w:rsid w:val="00AC3657"/>
    <w:rsid w:val="00AE4832"/>
    <w:rsid w:val="00B32022"/>
    <w:rsid w:val="00B4792A"/>
    <w:rsid w:val="00B64AD1"/>
    <w:rsid w:val="00B949E3"/>
    <w:rsid w:val="00B97E2F"/>
    <w:rsid w:val="00BB555E"/>
    <w:rsid w:val="00BD7E2B"/>
    <w:rsid w:val="00BF10CC"/>
    <w:rsid w:val="00BF7BF9"/>
    <w:rsid w:val="00C20991"/>
    <w:rsid w:val="00C606FF"/>
    <w:rsid w:val="00C60F66"/>
    <w:rsid w:val="00D90CF1"/>
    <w:rsid w:val="00DA0233"/>
    <w:rsid w:val="00DD5B6A"/>
    <w:rsid w:val="00E5437B"/>
    <w:rsid w:val="00EA2DE9"/>
    <w:rsid w:val="00EB0462"/>
    <w:rsid w:val="00EC0A4F"/>
    <w:rsid w:val="00F25BE0"/>
    <w:rsid w:val="00F46A3E"/>
    <w:rsid w:val="00F6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4EBA"/>
  </w:style>
  <w:style w:type="paragraph" w:styleId="Nadpis1">
    <w:name w:val="heading 1"/>
    <w:basedOn w:val="Normln"/>
    <w:next w:val="Normln"/>
    <w:link w:val="Nadpis1Char"/>
    <w:uiPriority w:val="99"/>
    <w:qFormat/>
    <w:rsid w:val="004733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170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044EBA"/>
    <w:pPr>
      <w:keepNext/>
      <w:spacing w:line="360" w:lineRule="auto"/>
      <w:outlineLvl w:val="3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101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6170B9"/>
    <w:rPr>
      <w:rFonts w:ascii="Arial" w:hAnsi="Arial"/>
      <w:b/>
      <w:i/>
      <w:sz w:val="28"/>
      <w:lang w:val="cs-CZ" w:eastAsia="cs-CZ"/>
    </w:rPr>
  </w:style>
  <w:style w:type="character" w:customStyle="1" w:styleId="Nadpis4Char">
    <w:name w:val="Nadpis 4 Char"/>
    <w:link w:val="Nadpis4"/>
    <w:uiPriority w:val="9"/>
    <w:semiHidden/>
    <w:rsid w:val="0091014C"/>
    <w:rPr>
      <w:rFonts w:ascii="Calibri" w:eastAsia="Times New Roman" w:hAnsi="Calibri" w:cs="Times New Roman"/>
      <w:b/>
      <w:bCs/>
      <w:sz w:val="28"/>
      <w:szCs w:val="28"/>
    </w:rPr>
  </w:style>
  <w:style w:type="character" w:styleId="Znakapoznpodarou">
    <w:name w:val="footnote reference"/>
    <w:uiPriority w:val="99"/>
    <w:semiHidden/>
    <w:rsid w:val="00044EBA"/>
    <w:rPr>
      <w:rFonts w:cs="Times New Roman"/>
      <w:vertAlign w:val="superscript"/>
    </w:rPr>
  </w:style>
  <w:style w:type="paragraph" w:styleId="Zkladntext">
    <w:name w:val="Body Text"/>
    <w:aliases w:val="Základní text Char"/>
    <w:basedOn w:val="Normln"/>
    <w:link w:val="ZkladntextChar1"/>
    <w:uiPriority w:val="99"/>
    <w:rsid w:val="00044EBA"/>
    <w:pPr>
      <w:jc w:val="both"/>
    </w:pPr>
    <w:rPr>
      <w:sz w:val="24"/>
    </w:rPr>
  </w:style>
  <w:style w:type="character" w:customStyle="1" w:styleId="ZkladntextChar1">
    <w:name w:val="Základní text Char1"/>
    <w:aliases w:val="Základní text Char Char"/>
    <w:link w:val="Zkladntext"/>
    <w:uiPriority w:val="99"/>
    <w:semiHidden/>
    <w:rsid w:val="0091014C"/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044EBA"/>
  </w:style>
  <w:style w:type="character" w:customStyle="1" w:styleId="TextpoznpodarouChar">
    <w:name w:val="Text pozn. pod čarou Char"/>
    <w:link w:val="Textpoznpodarou"/>
    <w:uiPriority w:val="99"/>
    <w:semiHidden/>
    <w:rsid w:val="0091014C"/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044EBA"/>
    <w:rPr>
      <w:sz w:val="24"/>
    </w:rPr>
  </w:style>
  <w:style w:type="character" w:customStyle="1" w:styleId="Zkladntext2Char">
    <w:name w:val="Základní text 2 Char"/>
    <w:link w:val="Zkladntext2"/>
    <w:uiPriority w:val="99"/>
    <w:semiHidden/>
    <w:rsid w:val="0091014C"/>
    <w:rPr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044EBA"/>
    <w:pPr>
      <w:spacing w:line="360" w:lineRule="auto"/>
    </w:pPr>
    <w:rPr>
      <w:b/>
      <w:sz w:val="24"/>
    </w:rPr>
  </w:style>
  <w:style w:type="character" w:customStyle="1" w:styleId="Zkladntext3Char">
    <w:name w:val="Základní text 3 Char"/>
    <w:link w:val="Zkladntext3"/>
    <w:uiPriority w:val="99"/>
    <w:semiHidden/>
    <w:rsid w:val="0091014C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0C24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1014C"/>
    <w:rPr>
      <w:sz w:val="0"/>
      <w:szCs w:val="0"/>
    </w:rPr>
  </w:style>
  <w:style w:type="paragraph" w:styleId="Zkladntextodsazen">
    <w:name w:val="Body Text Indent"/>
    <w:basedOn w:val="Normln"/>
    <w:link w:val="ZkladntextodsazenChar"/>
    <w:uiPriority w:val="99"/>
    <w:rsid w:val="004733A8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91014C"/>
    <w:rPr>
      <w:sz w:val="20"/>
      <w:szCs w:val="20"/>
    </w:rPr>
  </w:style>
  <w:style w:type="paragraph" w:customStyle="1" w:styleId="ListParagraph1">
    <w:name w:val="List Paragraph1"/>
    <w:basedOn w:val="Normln"/>
    <w:uiPriority w:val="99"/>
    <w:rsid w:val="004733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uiPriority w:val="99"/>
    <w:rsid w:val="00767F80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124BDB"/>
    <w:pPr>
      <w:ind w:left="708"/>
    </w:pPr>
  </w:style>
  <w:style w:type="character" w:styleId="Odkaznakoment">
    <w:name w:val="annotation reference"/>
    <w:uiPriority w:val="99"/>
    <w:semiHidden/>
    <w:rsid w:val="00052A4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52A49"/>
  </w:style>
  <w:style w:type="character" w:customStyle="1" w:styleId="TextkomenteChar">
    <w:name w:val="Text komentáře Char"/>
    <w:link w:val="Textkomente"/>
    <w:uiPriority w:val="99"/>
    <w:semiHidden/>
    <w:rsid w:val="0091014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52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1014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4EBA"/>
  </w:style>
  <w:style w:type="paragraph" w:styleId="Nadpis1">
    <w:name w:val="heading 1"/>
    <w:basedOn w:val="Normln"/>
    <w:next w:val="Normln"/>
    <w:link w:val="Nadpis1Char"/>
    <w:uiPriority w:val="99"/>
    <w:qFormat/>
    <w:rsid w:val="004733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170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044EBA"/>
    <w:pPr>
      <w:keepNext/>
      <w:spacing w:line="360" w:lineRule="auto"/>
      <w:outlineLvl w:val="3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101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6170B9"/>
    <w:rPr>
      <w:rFonts w:ascii="Arial" w:hAnsi="Arial"/>
      <w:b/>
      <w:i/>
      <w:sz w:val="28"/>
      <w:lang w:val="cs-CZ" w:eastAsia="cs-CZ"/>
    </w:rPr>
  </w:style>
  <w:style w:type="character" w:customStyle="1" w:styleId="Nadpis4Char">
    <w:name w:val="Nadpis 4 Char"/>
    <w:link w:val="Nadpis4"/>
    <w:uiPriority w:val="9"/>
    <w:semiHidden/>
    <w:rsid w:val="0091014C"/>
    <w:rPr>
      <w:rFonts w:ascii="Calibri" w:eastAsia="Times New Roman" w:hAnsi="Calibri" w:cs="Times New Roman"/>
      <w:b/>
      <w:bCs/>
      <w:sz w:val="28"/>
      <w:szCs w:val="28"/>
    </w:rPr>
  </w:style>
  <w:style w:type="character" w:styleId="Znakapoznpodarou">
    <w:name w:val="footnote reference"/>
    <w:uiPriority w:val="99"/>
    <w:semiHidden/>
    <w:rsid w:val="00044EBA"/>
    <w:rPr>
      <w:rFonts w:cs="Times New Roman"/>
      <w:vertAlign w:val="superscript"/>
    </w:rPr>
  </w:style>
  <w:style w:type="paragraph" w:styleId="Zkladntext">
    <w:name w:val="Body Text"/>
    <w:aliases w:val="Základní text Char"/>
    <w:basedOn w:val="Normln"/>
    <w:link w:val="ZkladntextChar1"/>
    <w:uiPriority w:val="99"/>
    <w:rsid w:val="00044EBA"/>
    <w:pPr>
      <w:jc w:val="both"/>
    </w:pPr>
    <w:rPr>
      <w:sz w:val="24"/>
    </w:rPr>
  </w:style>
  <w:style w:type="character" w:customStyle="1" w:styleId="ZkladntextChar1">
    <w:name w:val="Základní text Char1"/>
    <w:aliases w:val="Základní text Char Char"/>
    <w:link w:val="Zkladntext"/>
    <w:uiPriority w:val="99"/>
    <w:semiHidden/>
    <w:rsid w:val="0091014C"/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044EBA"/>
  </w:style>
  <w:style w:type="character" w:customStyle="1" w:styleId="TextpoznpodarouChar">
    <w:name w:val="Text pozn. pod čarou Char"/>
    <w:link w:val="Textpoznpodarou"/>
    <w:uiPriority w:val="99"/>
    <w:semiHidden/>
    <w:rsid w:val="0091014C"/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044EBA"/>
    <w:rPr>
      <w:sz w:val="24"/>
    </w:rPr>
  </w:style>
  <w:style w:type="character" w:customStyle="1" w:styleId="Zkladntext2Char">
    <w:name w:val="Základní text 2 Char"/>
    <w:link w:val="Zkladntext2"/>
    <w:uiPriority w:val="99"/>
    <w:semiHidden/>
    <w:rsid w:val="0091014C"/>
    <w:rPr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044EBA"/>
    <w:pPr>
      <w:spacing w:line="360" w:lineRule="auto"/>
    </w:pPr>
    <w:rPr>
      <w:b/>
      <w:sz w:val="24"/>
    </w:rPr>
  </w:style>
  <w:style w:type="character" w:customStyle="1" w:styleId="Zkladntext3Char">
    <w:name w:val="Základní text 3 Char"/>
    <w:link w:val="Zkladntext3"/>
    <w:uiPriority w:val="99"/>
    <w:semiHidden/>
    <w:rsid w:val="0091014C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0C24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1014C"/>
    <w:rPr>
      <w:sz w:val="0"/>
      <w:szCs w:val="0"/>
    </w:rPr>
  </w:style>
  <w:style w:type="paragraph" w:styleId="Zkladntextodsazen">
    <w:name w:val="Body Text Indent"/>
    <w:basedOn w:val="Normln"/>
    <w:link w:val="ZkladntextodsazenChar"/>
    <w:uiPriority w:val="99"/>
    <w:rsid w:val="004733A8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91014C"/>
    <w:rPr>
      <w:sz w:val="20"/>
      <w:szCs w:val="20"/>
    </w:rPr>
  </w:style>
  <w:style w:type="paragraph" w:customStyle="1" w:styleId="ListParagraph1">
    <w:name w:val="List Paragraph1"/>
    <w:basedOn w:val="Normln"/>
    <w:uiPriority w:val="99"/>
    <w:rsid w:val="004733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uiPriority w:val="99"/>
    <w:rsid w:val="00767F80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124BDB"/>
    <w:pPr>
      <w:ind w:left="708"/>
    </w:pPr>
  </w:style>
  <w:style w:type="character" w:styleId="Odkaznakoment">
    <w:name w:val="annotation reference"/>
    <w:uiPriority w:val="99"/>
    <w:semiHidden/>
    <w:rsid w:val="00052A4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52A49"/>
  </w:style>
  <w:style w:type="character" w:customStyle="1" w:styleId="TextkomenteChar">
    <w:name w:val="Text komentáře Char"/>
    <w:link w:val="Textkomente"/>
    <w:uiPriority w:val="99"/>
    <w:semiHidden/>
    <w:rsid w:val="0091014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52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101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1814</Words>
  <Characters>10704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Vlastní metodika</vt:lpstr>
    </vt:vector>
  </TitlesOfParts>
  <Company>MSHome</Company>
  <LinksUpToDate>false</LinksUpToDate>
  <CharactersWithSpaces>12494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Vlastní metodika</dc:title>
  <dc:creator>Jiří Beneš</dc:creator>
  <cp:lastModifiedBy>Radek Hejda</cp:lastModifiedBy>
  <cp:revision>2</cp:revision>
  <dcterms:created xsi:type="dcterms:W3CDTF">2018-02-28T07:54:00Z</dcterms:created>
  <dcterms:modified xsi:type="dcterms:W3CDTF">2018-02-28T07:54:00Z</dcterms:modified>
</cp:coreProperties>
</file>